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8C83A" w14:textId="10830B19" w:rsidR="0051374E" w:rsidRPr="003409B1" w:rsidRDefault="00904F37" w:rsidP="00A74B6A">
      <w:pPr>
        <w:jc w:val="right"/>
        <w:rPr>
          <w:rFonts w:ascii="Times New Roman" w:hAnsi="Times New Roman" w:cs="Times New Roman"/>
        </w:rPr>
      </w:pPr>
      <w:r w:rsidRPr="003409B1">
        <w:rPr>
          <w:rFonts w:ascii="Times New Roman" w:hAnsi="Times New Roman" w:cs="Times New Roman"/>
        </w:rPr>
        <w:t>EELNÕU</w:t>
      </w:r>
    </w:p>
    <w:p w14:paraId="4CF60204" w14:textId="73CAF483" w:rsidR="00904F37" w:rsidRPr="003409B1" w:rsidRDefault="00370750" w:rsidP="00904F37">
      <w:pPr>
        <w:jc w:val="right"/>
        <w:rPr>
          <w:rFonts w:ascii="Times New Roman" w:hAnsi="Times New Roman" w:cs="Times New Roman"/>
        </w:rPr>
      </w:pPr>
      <w:r>
        <w:rPr>
          <w:rFonts w:ascii="Times New Roman" w:hAnsi="Times New Roman" w:cs="Times New Roman"/>
        </w:rPr>
        <w:t>20</w:t>
      </w:r>
      <w:r w:rsidR="00904F37" w:rsidRPr="003409B1">
        <w:rPr>
          <w:rFonts w:ascii="Times New Roman" w:hAnsi="Times New Roman" w:cs="Times New Roman"/>
        </w:rPr>
        <w:t>.</w:t>
      </w:r>
      <w:r w:rsidR="00A71862" w:rsidRPr="003409B1">
        <w:rPr>
          <w:rFonts w:ascii="Times New Roman" w:hAnsi="Times New Roman" w:cs="Times New Roman"/>
        </w:rPr>
        <w:t>11</w:t>
      </w:r>
      <w:r w:rsidR="00904F37" w:rsidRPr="003409B1">
        <w:rPr>
          <w:rFonts w:ascii="Times New Roman" w:hAnsi="Times New Roman" w:cs="Times New Roman"/>
        </w:rPr>
        <w:t>.2025</w:t>
      </w:r>
    </w:p>
    <w:p w14:paraId="57421045" w14:textId="77777777" w:rsidR="00904F37" w:rsidRPr="003409B1" w:rsidRDefault="00904F37" w:rsidP="00986E5B">
      <w:pPr>
        <w:jc w:val="both"/>
        <w:rPr>
          <w:rFonts w:ascii="Times New Roman" w:hAnsi="Times New Roman" w:cs="Times New Roman"/>
        </w:rPr>
      </w:pPr>
    </w:p>
    <w:p w14:paraId="1D170E32" w14:textId="3EAE823A" w:rsidR="00904F37" w:rsidRPr="003409B1" w:rsidRDefault="6C82CA74" w:rsidP="00904F37">
      <w:pPr>
        <w:jc w:val="center"/>
        <w:rPr>
          <w:rFonts w:ascii="Times New Roman" w:hAnsi="Times New Roman" w:cs="Times New Roman"/>
          <w:b/>
          <w:bCs/>
          <w:sz w:val="32"/>
          <w:szCs w:val="32"/>
        </w:rPr>
      </w:pPr>
      <w:r w:rsidRPr="003409B1">
        <w:rPr>
          <w:rFonts w:ascii="Times New Roman" w:hAnsi="Times New Roman" w:cs="Times New Roman"/>
          <w:b/>
          <w:bCs/>
          <w:sz w:val="32"/>
          <w:szCs w:val="32"/>
        </w:rPr>
        <w:t xml:space="preserve">Alkoholiseaduse </w:t>
      </w:r>
      <w:r w:rsidR="06AF0055" w:rsidRPr="003409B1">
        <w:rPr>
          <w:rFonts w:ascii="Times New Roman" w:hAnsi="Times New Roman" w:cs="Times New Roman"/>
          <w:b/>
          <w:bCs/>
          <w:sz w:val="32"/>
          <w:szCs w:val="32"/>
        </w:rPr>
        <w:t>ja teiste seaduste muutmise seadus</w:t>
      </w:r>
      <w:r w:rsidR="147E16CE" w:rsidRPr="003409B1">
        <w:rPr>
          <w:rFonts w:ascii="Times New Roman" w:hAnsi="Times New Roman" w:cs="Times New Roman"/>
          <w:b/>
          <w:bCs/>
          <w:sz w:val="32"/>
          <w:szCs w:val="32"/>
        </w:rPr>
        <w:t xml:space="preserve"> (</w:t>
      </w:r>
      <w:r w:rsidR="31B59288" w:rsidRPr="003409B1">
        <w:rPr>
          <w:rFonts w:ascii="Times New Roman" w:hAnsi="Times New Roman" w:cs="Times New Roman"/>
          <w:b/>
          <w:bCs/>
          <w:sz w:val="32"/>
          <w:szCs w:val="32"/>
        </w:rPr>
        <w:t>bürokraatia vähendamine</w:t>
      </w:r>
      <w:r w:rsidR="2A1EC27A" w:rsidRPr="003409B1">
        <w:rPr>
          <w:rFonts w:ascii="Times New Roman" w:hAnsi="Times New Roman" w:cs="Times New Roman"/>
          <w:b/>
          <w:bCs/>
          <w:sz w:val="32"/>
          <w:szCs w:val="32"/>
        </w:rPr>
        <w:t>)</w:t>
      </w:r>
    </w:p>
    <w:p w14:paraId="04089C7F" w14:textId="77777777" w:rsidR="00904F37" w:rsidRPr="003409B1" w:rsidRDefault="00904F37" w:rsidP="006E7DC3">
      <w:pPr>
        <w:jc w:val="both"/>
        <w:rPr>
          <w:rFonts w:ascii="Times New Roman" w:hAnsi="Times New Roman" w:cs="Times New Roman"/>
          <w:b/>
          <w:bCs/>
        </w:rPr>
      </w:pPr>
    </w:p>
    <w:p w14:paraId="01D57C71" w14:textId="790AFB23" w:rsidR="00786B3F" w:rsidRPr="003409B1" w:rsidRDefault="00786B3F" w:rsidP="00904F37">
      <w:pPr>
        <w:jc w:val="both"/>
        <w:rPr>
          <w:rFonts w:ascii="Times New Roman" w:hAnsi="Times New Roman" w:cs="Times New Roman"/>
          <w:b/>
          <w:bCs/>
        </w:rPr>
      </w:pPr>
      <w:r w:rsidRPr="003409B1">
        <w:rPr>
          <w:rFonts w:ascii="Times New Roman" w:hAnsi="Times New Roman" w:cs="Times New Roman"/>
          <w:b/>
          <w:bCs/>
        </w:rPr>
        <w:t>§ 1. Alkoholiseaduse muutmine</w:t>
      </w:r>
    </w:p>
    <w:p w14:paraId="1694529C" w14:textId="77777777" w:rsidR="006573CE" w:rsidRPr="003409B1" w:rsidRDefault="006573CE" w:rsidP="00904F37">
      <w:pPr>
        <w:jc w:val="both"/>
        <w:rPr>
          <w:rFonts w:ascii="Times New Roman" w:hAnsi="Times New Roman" w:cs="Times New Roman"/>
        </w:rPr>
      </w:pPr>
    </w:p>
    <w:p w14:paraId="0B60A6D3" w14:textId="20660D93" w:rsidR="00786B3F" w:rsidRPr="003409B1" w:rsidRDefault="00786B3F" w:rsidP="00904F37">
      <w:pPr>
        <w:jc w:val="both"/>
        <w:rPr>
          <w:rFonts w:ascii="Times New Roman" w:hAnsi="Times New Roman" w:cs="Times New Roman"/>
        </w:rPr>
      </w:pPr>
      <w:r w:rsidRPr="003409B1">
        <w:rPr>
          <w:rFonts w:ascii="Times New Roman" w:hAnsi="Times New Roman" w:cs="Times New Roman"/>
        </w:rPr>
        <w:t>Alkoholiseaduses tehakse järgmised muudatused:</w:t>
      </w:r>
      <w:r w:rsidR="00FC1447" w:rsidRPr="003409B1">
        <w:rPr>
          <w:rFonts w:ascii="Times New Roman" w:hAnsi="Times New Roman" w:cs="Times New Roman"/>
        </w:rPr>
        <w:t xml:space="preserve"> </w:t>
      </w:r>
    </w:p>
    <w:p w14:paraId="3368B0E9" w14:textId="77777777" w:rsidR="00786B3F" w:rsidRPr="003409B1" w:rsidRDefault="00786B3F" w:rsidP="00904F37">
      <w:pPr>
        <w:jc w:val="both"/>
        <w:rPr>
          <w:rFonts w:ascii="Times New Roman" w:hAnsi="Times New Roman" w:cs="Times New Roman"/>
        </w:rPr>
      </w:pPr>
    </w:p>
    <w:p w14:paraId="46FD1ECA" w14:textId="28D78B57" w:rsidR="004E19DA" w:rsidRPr="003409B1" w:rsidRDefault="00786B3F" w:rsidP="0073697A">
      <w:pPr>
        <w:jc w:val="both"/>
        <w:rPr>
          <w:rFonts w:ascii="Times New Roman" w:hAnsi="Times New Roman" w:cs="Times New Roman"/>
        </w:rPr>
      </w:pPr>
      <w:r w:rsidRPr="003409B1">
        <w:rPr>
          <w:rFonts w:ascii="Times New Roman" w:hAnsi="Times New Roman" w:cs="Times New Roman"/>
          <w:b/>
          <w:bCs/>
        </w:rPr>
        <w:t>1)</w:t>
      </w:r>
      <w:r w:rsidRPr="003409B1">
        <w:rPr>
          <w:rFonts w:ascii="Times New Roman" w:hAnsi="Times New Roman" w:cs="Times New Roman"/>
        </w:rPr>
        <w:t xml:space="preserve"> paragrahvi </w:t>
      </w:r>
      <w:r w:rsidR="004E19DA" w:rsidRPr="003409B1">
        <w:rPr>
          <w:rFonts w:ascii="Times New Roman" w:hAnsi="Times New Roman" w:cs="Times New Roman"/>
        </w:rPr>
        <w:t>29 pealkirja</w:t>
      </w:r>
      <w:r w:rsidR="0073697A">
        <w:rPr>
          <w:rFonts w:ascii="Times New Roman" w:hAnsi="Times New Roman" w:cs="Times New Roman"/>
        </w:rPr>
        <w:t xml:space="preserve"> täiendatakse pärast sõna „alkoholi“ tekstiosaga</w:t>
      </w:r>
      <w:r w:rsidR="004E19DA" w:rsidRPr="003409B1">
        <w:rPr>
          <w:rFonts w:ascii="Times New Roman" w:hAnsi="Times New Roman" w:cs="Times New Roman"/>
        </w:rPr>
        <w:t xml:space="preserve"> </w:t>
      </w:r>
      <w:r w:rsidR="0073697A">
        <w:rPr>
          <w:rFonts w:ascii="Times New Roman" w:hAnsi="Times New Roman" w:cs="Times New Roman"/>
        </w:rPr>
        <w:t>„</w:t>
      </w:r>
      <w:r w:rsidR="004E19DA" w:rsidRPr="003409B1">
        <w:rPr>
          <w:rFonts w:ascii="Times New Roman" w:hAnsi="Times New Roman" w:cs="Times New Roman"/>
        </w:rPr>
        <w:t>jae- ja</w:t>
      </w:r>
      <w:r w:rsidR="00CB5B8C" w:rsidRPr="003409B1">
        <w:rPr>
          <w:rFonts w:ascii="Times New Roman" w:hAnsi="Times New Roman" w:cs="Times New Roman"/>
        </w:rPr>
        <w:t>“</w:t>
      </w:r>
      <w:r w:rsidR="00F403FA" w:rsidRPr="003409B1">
        <w:rPr>
          <w:rFonts w:ascii="Times New Roman" w:hAnsi="Times New Roman" w:cs="Times New Roman"/>
        </w:rPr>
        <w:t>;</w:t>
      </w:r>
    </w:p>
    <w:p w14:paraId="7D28AA6A" w14:textId="77777777" w:rsidR="00986054" w:rsidRPr="003409B1" w:rsidRDefault="00986054" w:rsidP="004E19DA">
      <w:pPr>
        <w:jc w:val="both"/>
        <w:rPr>
          <w:rFonts w:ascii="Times New Roman" w:hAnsi="Times New Roman" w:cs="Times New Roman"/>
        </w:rPr>
      </w:pPr>
    </w:p>
    <w:p w14:paraId="252829AF" w14:textId="75206B55" w:rsidR="00986054" w:rsidRPr="003409B1" w:rsidRDefault="00986054" w:rsidP="00986054">
      <w:pPr>
        <w:jc w:val="both"/>
        <w:rPr>
          <w:rFonts w:ascii="Times New Roman" w:hAnsi="Times New Roman" w:cs="Times New Roman"/>
        </w:rPr>
      </w:pPr>
      <w:r w:rsidRPr="003409B1">
        <w:rPr>
          <w:rFonts w:ascii="Times New Roman" w:hAnsi="Times New Roman" w:cs="Times New Roman"/>
          <w:b/>
          <w:bCs/>
        </w:rPr>
        <w:t>2)</w:t>
      </w:r>
      <w:r w:rsidRPr="003409B1">
        <w:rPr>
          <w:rFonts w:ascii="Times New Roman" w:hAnsi="Times New Roman" w:cs="Times New Roman"/>
        </w:rPr>
        <w:t xml:space="preserve"> paragrahvi 29</w:t>
      </w:r>
      <w:r w:rsidR="008B6A34" w:rsidRPr="003409B1">
        <w:rPr>
          <w:rFonts w:ascii="Times New Roman" w:hAnsi="Times New Roman" w:cs="Times New Roman"/>
        </w:rPr>
        <w:t xml:space="preserve"> </w:t>
      </w:r>
      <w:r w:rsidR="007918C0">
        <w:rPr>
          <w:rFonts w:ascii="Times New Roman" w:hAnsi="Times New Roman" w:cs="Times New Roman"/>
        </w:rPr>
        <w:t>tekst loetakse</w:t>
      </w:r>
      <w:r w:rsidR="006D0CAF" w:rsidRPr="003409B1">
        <w:rPr>
          <w:rFonts w:ascii="Times New Roman" w:hAnsi="Times New Roman" w:cs="Times New Roman"/>
        </w:rPr>
        <w:t xml:space="preserve"> lõikeks 1 </w:t>
      </w:r>
      <w:r w:rsidR="007918C0">
        <w:rPr>
          <w:rFonts w:ascii="Times New Roman" w:hAnsi="Times New Roman" w:cs="Times New Roman"/>
        </w:rPr>
        <w:t>ja paragrahvi täiendatakse</w:t>
      </w:r>
      <w:r w:rsidRPr="003409B1">
        <w:rPr>
          <w:rFonts w:ascii="Times New Roman" w:hAnsi="Times New Roman" w:cs="Times New Roman"/>
        </w:rPr>
        <w:t xml:space="preserve"> lõi</w:t>
      </w:r>
      <w:r w:rsidR="007918C0">
        <w:rPr>
          <w:rFonts w:ascii="Times New Roman" w:hAnsi="Times New Roman" w:cs="Times New Roman"/>
        </w:rPr>
        <w:t>kega</w:t>
      </w:r>
      <w:r w:rsidRPr="003409B1">
        <w:rPr>
          <w:rFonts w:ascii="Times New Roman" w:hAnsi="Times New Roman" w:cs="Times New Roman"/>
        </w:rPr>
        <w:t xml:space="preserve"> 2 järgmise</w:t>
      </w:r>
      <w:r w:rsidR="007918C0">
        <w:rPr>
          <w:rFonts w:ascii="Times New Roman" w:hAnsi="Times New Roman" w:cs="Times New Roman"/>
        </w:rPr>
        <w:t>s sõnas</w:t>
      </w:r>
      <w:r w:rsidRPr="003409B1">
        <w:rPr>
          <w:rFonts w:ascii="Times New Roman" w:hAnsi="Times New Roman" w:cs="Times New Roman"/>
        </w:rPr>
        <w:t>t</w:t>
      </w:r>
      <w:r w:rsidR="007918C0">
        <w:rPr>
          <w:rFonts w:ascii="Times New Roman" w:hAnsi="Times New Roman" w:cs="Times New Roman"/>
        </w:rPr>
        <w:t>uses</w:t>
      </w:r>
      <w:r w:rsidRPr="003409B1">
        <w:rPr>
          <w:rFonts w:ascii="Times New Roman" w:hAnsi="Times New Roman" w:cs="Times New Roman"/>
        </w:rPr>
        <w:t>:</w:t>
      </w:r>
    </w:p>
    <w:p w14:paraId="073F2AAF" w14:textId="2EF8A8C5" w:rsidR="00986054" w:rsidRPr="003409B1" w:rsidRDefault="00986054" w:rsidP="004E19DA">
      <w:pPr>
        <w:jc w:val="both"/>
        <w:rPr>
          <w:rFonts w:ascii="Times New Roman" w:hAnsi="Times New Roman" w:cs="Times New Roman"/>
        </w:rPr>
      </w:pPr>
    </w:p>
    <w:p w14:paraId="6120CAF3" w14:textId="00398854" w:rsidR="00ED6064" w:rsidRPr="003409B1" w:rsidRDefault="00CB5B8C" w:rsidP="004E19DA">
      <w:pPr>
        <w:jc w:val="both"/>
        <w:rPr>
          <w:rFonts w:ascii="Times New Roman" w:hAnsi="Times New Roman" w:cs="Times New Roman"/>
        </w:rPr>
      </w:pPr>
      <w:r w:rsidRPr="1EC120AC">
        <w:rPr>
          <w:rFonts w:ascii="Times New Roman" w:hAnsi="Times New Roman" w:cs="Times New Roman"/>
        </w:rPr>
        <w:t>„</w:t>
      </w:r>
      <w:r w:rsidR="004E19DA" w:rsidRPr="1EC120AC">
        <w:rPr>
          <w:rFonts w:ascii="Times New Roman" w:hAnsi="Times New Roman" w:cs="Times New Roman"/>
        </w:rPr>
        <w:t>(2) Alkoholi hoidmine ja ladustamine jaemüügil on lubatud vaid majandustegevuse registri andmetes</w:t>
      </w:r>
      <w:r w:rsidR="00197763" w:rsidRPr="1EC120AC">
        <w:rPr>
          <w:rFonts w:ascii="Times New Roman" w:hAnsi="Times New Roman" w:cs="Times New Roman"/>
        </w:rPr>
        <w:t xml:space="preserve"> </w:t>
      </w:r>
      <w:r w:rsidR="004E19DA" w:rsidRPr="1EC120AC">
        <w:rPr>
          <w:rFonts w:ascii="Times New Roman" w:hAnsi="Times New Roman" w:cs="Times New Roman"/>
        </w:rPr>
        <w:t xml:space="preserve">märgitud </w:t>
      </w:r>
      <w:commentRangeStart w:id="0"/>
      <w:del w:id="1" w:author="Mari Koik - JUSTDIGI" w:date="2025-12-03T11:36:00Z">
        <w:r w:rsidRPr="1EC120AC" w:rsidDel="004E19DA">
          <w:rPr>
            <w:rFonts w:ascii="Times New Roman" w:hAnsi="Times New Roman" w:cs="Times New Roman"/>
          </w:rPr>
          <w:delText xml:space="preserve"> </w:delText>
        </w:r>
      </w:del>
      <w:commentRangeEnd w:id="0"/>
      <w:r w:rsidRPr="1EC120AC">
        <w:rPr>
          <w:rStyle w:val="CommentReference"/>
          <w:rFonts w:ascii="Times New Roman" w:hAnsi="Times New Roman" w:cs="Times New Roman"/>
          <w:sz w:val="24"/>
          <w:szCs w:val="24"/>
        </w:rPr>
        <w:commentReference w:id="0"/>
      </w:r>
      <w:r w:rsidR="004E19DA" w:rsidRPr="1EC120AC">
        <w:rPr>
          <w:rFonts w:ascii="Times New Roman" w:hAnsi="Times New Roman" w:cs="Times New Roman"/>
        </w:rPr>
        <w:t xml:space="preserve">tegevuskohas, </w:t>
      </w:r>
      <w:del w:id="2" w:author="Mari Koik - JUSTDIGI" w:date="2025-12-03T11:36:00Z">
        <w:r w:rsidRPr="1EC120AC" w:rsidDel="004E19DA">
          <w:rPr>
            <w:rFonts w:ascii="Times New Roman" w:hAnsi="Times New Roman" w:cs="Times New Roman"/>
          </w:rPr>
          <w:delText xml:space="preserve">mille </w:delText>
        </w:r>
      </w:del>
      <w:ins w:id="3" w:author="Mari Koik - JUSTDIGI" w:date="2025-12-03T11:36:00Z">
        <w:r w:rsidR="00F068A6" w:rsidRPr="1EC120AC">
          <w:rPr>
            <w:rFonts w:ascii="Times New Roman" w:hAnsi="Times New Roman" w:cs="Times New Roman"/>
          </w:rPr>
          <w:t xml:space="preserve">mis </w:t>
        </w:r>
      </w:ins>
      <w:del w:id="4" w:author="Mari Koik - JUSTDIGI" w:date="2025-12-03T11:36:00Z">
        <w:r w:rsidRPr="1EC120AC" w:rsidDel="004E19DA">
          <w:rPr>
            <w:rFonts w:ascii="Times New Roman" w:hAnsi="Times New Roman" w:cs="Times New Roman"/>
          </w:rPr>
          <w:delText xml:space="preserve">puhul </w:delText>
        </w:r>
      </w:del>
      <w:r w:rsidR="004E19DA" w:rsidRPr="1EC120AC">
        <w:rPr>
          <w:rFonts w:ascii="Times New Roman" w:hAnsi="Times New Roman" w:cs="Times New Roman"/>
        </w:rPr>
        <w:t xml:space="preserve">ei tohi olla </w:t>
      </w:r>
      <w:del w:id="5" w:author="Mari Koik - JUSTDIGI" w:date="2025-12-03T11:36:00Z">
        <w:r w:rsidRPr="1EC120AC" w:rsidDel="004E19DA">
          <w:rPr>
            <w:rFonts w:ascii="Times New Roman" w:hAnsi="Times New Roman" w:cs="Times New Roman"/>
          </w:rPr>
          <w:delText xml:space="preserve">tegemist </w:delText>
        </w:r>
      </w:del>
      <w:r w:rsidR="004E19DA" w:rsidRPr="1EC120AC">
        <w:rPr>
          <w:rFonts w:ascii="Times New Roman" w:hAnsi="Times New Roman" w:cs="Times New Roman"/>
        </w:rPr>
        <w:t>eluruum</w:t>
      </w:r>
      <w:del w:id="6" w:author="Mari Koik - JUSTDIGI" w:date="2025-12-03T11:36:00Z">
        <w:r w:rsidRPr="1EC120AC" w:rsidDel="004E19DA">
          <w:rPr>
            <w:rFonts w:ascii="Times New Roman" w:hAnsi="Times New Roman" w:cs="Times New Roman"/>
          </w:rPr>
          <w:delText>iga</w:delText>
        </w:r>
      </w:del>
      <w:r w:rsidR="004E19DA" w:rsidRPr="1EC120AC">
        <w:rPr>
          <w:rFonts w:ascii="Times New Roman" w:hAnsi="Times New Roman" w:cs="Times New Roman"/>
        </w:rPr>
        <w:t>.</w:t>
      </w:r>
      <w:r w:rsidRPr="1EC120AC">
        <w:rPr>
          <w:rFonts w:ascii="Times New Roman" w:hAnsi="Times New Roman" w:cs="Times New Roman"/>
        </w:rPr>
        <w:t>“</w:t>
      </w:r>
      <w:r w:rsidR="00F403FA" w:rsidRPr="1EC120AC">
        <w:rPr>
          <w:rFonts w:ascii="Times New Roman" w:hAnsi="Times New Roman" w:cs="Times New Roman"/>
        </w:rPr>
        <w:t>;</w:t>
      </w:r>
    </w:p>
    <w:p w14:paraId="52015244" w14:textId="77777777" w:rsidR="00986054" w:rsidRPr="003409B1" w:rsidRDefault="00986054" w:rsidP="00904F37">
      <w:pPr>
        <w:jc w:val="both"/>
        <w:rPr>
          <w:rFonts w:ascii="Times New Roman" w:hAnsi="Times New Roman" w:cs="Times New Roman"/>
        </w:rPr>
      </w:pPr>
    </w:p>
    <w:p w14:paraId="3352017C" w14:textId="1A76FD0F" w:rsidR="00CB5B8C" w:rsidRPr="003409B1" w:rsidRDefault="00CB5B8C" w:rsidP="00CB5B8C">
      <w:pPr>
        <w:jc w:val="both"/>
        <w:rPr>
          <w:rFonts w:ascii="Times New Roman" w:hAnsi="Times New Roman" w:cs="Times New Roman"/>
        </w:rPr>
      </w:pPr>
      <w:r w:rsidRPr="003409B1">
        <w:rPr>
          <w:rFonts w:ascii="Times New Roman" w:hAnsi="Times New Roman" w:cs="Times New Roman"/>
          <w:b/>
          <w:bCs/>
        </w:rPr>
        <w:t>3)</w:t>
      </w:r>
      <w:r w:rsidRPr="003409B1">
        <w:rPr>
          <w:rFonts w:ascii="Times New Roman" w:hAnsi="Times New Roman" w:cs="Times New Roman"/>
        </w:rPr>
        <w:t xml:space="preserve"> paragrahvi 40 lõike 1 punkt 1 muudetakse ja sõnastatakse järgmiselt: </w:t>
      </w:r>
    </w:p>
    <w:p w14:paraId="6C0FBD6C" w14:textId="77777777" w:rsidR="00CB5B8C" w:rsidRPr="003409B1" w:rsidRDefault="00CB5B8C" w:rsidP="00CB5B8C">
      <w:pPr>
        <w:jc w:val="both"/>
        <w:rPr>
          <w:rFonts w:ascii="Times New Roman" w:hAnsi="Times New Roman" w:cs="Times New Roman"/>
        </w:rPr>
      </w:pPr>
    </w:p>
    <w:p w14:paraId="37CD99F2" w14:textId="7413477A" w:rsidR="00CB5B8C" w:rsidRPr="003409B1" w:rsidRDefault="00CB5B8C" w:rsidP="00CB5B8C">
      <w:pPr>
        <w:jc w:val="both"/>
        <w:rPr>
          <w:rFonts w:ascii="Times New Roman" w:hAnsi="Times New Roman" w:cs="Times New Roman"/>
        </w:rPr>
      </w:pPr>
      <w:r w:rsidRPr="003409B1">
        <w:rPr>
          <w:rFonts w:ascii="Times New Roman" w:hAnsi="Times New Roman" w:cs="Times New Roman"/>
        </w:rPr>
        <w:t>„1)</w:t>
      </w:r>
      <w:r w:rsidR="00F82C45" w:rsidRPr="003409B1">
        <w:rPr>
          <w:rFonts w:ascii="Times New Roman" w:hAnsi="Times New Roman" w:cs="Times New Roman"/>
        </w:rPr>
        <w:t xml:space="preserve"> </w:t>
      </w:r>
      <w:commentRangeStart w:id="7"/>
      <w:r w:rsidR="00EF63C9">
        <w:rPr>
          <w:rFonts w:ascii="Times New Roman" w:eastAsia="Times New Roman" w:hAnsi="Times New Roman" w:cs="Times New Roman"/>
        </w:rPr>
        <w:t>k</w:t>
      </w:r>
      <w:r w:rsidR="00FF195D" w:rsidRPr="003409B1">
        <w:rPr>
          <w:rFonts w:ascii="Times New Roman" w:eastAsia="Times New Roman" w:hAnsi="Times New Roman" w:cs="Times New Roman"/>
        </w:rPr>
        <w:t xml:space="preserve">aupluses, mis on müügisaaliga müügikoht ja </w:t>
      </w:r>
      <w:del w:id="8" w:author="Mari Koik - JUSTDIGI" w:date="2025-12-03T11:37:00Z" w16du:dateUtc="2025-12-03T09:37:00Z">
        <w:r w:rsidR="00FF195D" w:rsidRPr="003409B1" w:rsidDel="00192215">
          <w:rPr>
            <w:rFonts w:ascii="Times New Roman" w:eastAsia="Times New Roman" w:hAnsi="Times New Roman" w:cs="Times New Roman"/>
          </w:rPr>
          <w:delText xml:space="preserve">see </w:delText>
        </w:r>
      </w:del>
      <w:r w:rsidR="00FF195D" w:rsidRPr="003409B1">
        <w:rPr>
          <w:rFonts w:ascii="Times New Roman" w:eastAsia="Times New Roman" w:hAnsi="Times New Roman" w:cs="Times New Roman"/>
        </w:rPr>
        <w:t>on jaekaubandusega tegeleva kaupleja valduses ning kus pakutakse ja müüakse kaupa</w:t>
      </w:r>
      <w:commentRangeEnd w:id="7"/>
      <w:r w:rsidR="00702249">
        <w:rPr>
          <w:rStyle w:val="CommentReference"/>
          <w:rFonts w:ascii="Times New Roman" w:eastAsia="Times New Roman" w:hAnsi="Times New Roman" w:cs="Times New Roman"/>
          <w:sz w:val="24"/>
          <w:szCs w:val="24"/>
        </w:rPr>
        <w:commentReference w:id="7"/>
      </w:r>
      <w:r w:rsidR="00EF63C9">
        <w:rPr>
          <w:rFonts w:ascii="Times New Roman" w:eastAsia="Times New Roman" w:hAnsi="Times New Roman" w:cs="Times New Roman"/>
        </w:rPr>
        <w:t>;</w:t>
      </w:r>
      <w:r w:rsidRPr="003409B1">
        <w:rPr>
          <w:rFonts w:ascii="Times New Roman" w:hAnsi="Times New Roman" w:cs="Times New Roman"/>
        </w:rPr>
        <w:t>“</w:t>
      </w:r>
      <w:r w:rsidR="00F403FA" w:rsidRPr="003409B1">
        <w:rPr>
          <w:rFonts w:ascii="Times New Roman" w:hAnsi="Times New Roman" w:cs="Times New Roman"/>
        </w:rPr>
        <w:t>;</w:t>
      </w:r>
    </w:p>
    <w:p w14:paraId="7560D10B" w14:textId="2D1272DF" w:rsidR="00CB5B8C" w:rsidRPr="003409B1" w:rsidRDefault="00CB5B8C" w:rsidP="00CB5B8C">
      <w:pPr>
        <w:jc w:val="both"/>
        <w:rPr>
          <w:rFonts w:ascii="Times New Roman" w:hAnsi="Times New Roman" w:cs="Times New Roman"/>
        </w:rPr>
      </w:pPr>
      <w:r w:rsidRPr="003409B1">
        <w:rPr>
          <w:rFonts w:ascii="Times New Roman" w:hAnsi="Times New Roman" w:cs="Times New Roman"/>
        </w:rPr>
        <w:t xml:space="preserve"> </w:t>
      </w:r>
    </w:p>
    <w:p w14:paraId="7936C680" w14:textId="18823618" w:rsidR="00786B3F" w:rsidRPr="003409B1" w:rsidRDefault="00F403FA" w:rsidP="00904F37">
      <w:pPr>
        <w:jc w:val="both"/>
        <w:rPr>
          <w:rFonts w:ascii="Times New Roman" w:hAnsi="Times New Roman" w:cs="Times New Roman"/>
        </w:rPr>
      </w:pPr>
      <w:r w:rsidRPr="003409B1">
        <w:rPr>
          <w:rFonts w:ascii="Times New Roman" w:hAnsi="Times New Roman" w:cs="Times New Roman"/>
          <w:b/>
          <w:bCs/>
        </w:rPr>
        <w:t>4)</w:t>
      </w:r>
      <w:r w:rsidRPr="003409B1">
        <w:rPr>
          <w:rFonts w:ascii="Times New Roman" w:hAnsi="Times New Roman" w:cs="Times New Roman"/>
        </w:rPr>
        <w:t xml:space="preserve"> </w:t>
      </w:r>
      <w:r w:rsidR="00786B3F" w:rsidRPr="003409B1">
        <w:rPr>
          <w:rFonts w:ascii="Times New Roman" w:hAnsi="Times New Roman" w:cs="Times New Roman"/>
        </w:rPr>
        <w:t>paragrahvi 40 lõike 1 punkt 12 muudetakse ja sõnastatakse järgmiselt:</w:t>
      </w:r>
    </w:p>
    <w:p w14:paraId="6F0449C1" w14:textId="77777777" w:rsidR="006573CE" w:rsidRPr="003409B1" w:rsidRDefault="006573CE" w:rsidP="00904F37">
      <w:pPr>
        <w:jc w:val="both"/>
        <w:rPr>
          <w:rFonts w:ascii="Times New Roman" w:hAnsi="Times New Roman" w:cs="Times New Roman"/>
        </w:rPr>
      </w:pPr>
    </w:p>
    <w:p w14:paraId="056163A4" w14:textId="5ED36631" w:rsidR="00A97269" w:rsidRPr="003409B1" w:rsidRDefault="00A97269" w:rsidP="00904F37">
      <w:pPr>
        <w:jc w:val="both"/>
        <w:rPr>
          <w:rFonts w:ascii="Times New Roman" w:hAnsi="Times New Roman" w:cs="Times New Roman"/>
        </w:rPr>
      </w:pPr>
      <w:r w:rsidRPr="003409B1">
        <w:rPr>
          <w:rFonts w:ascii="Times New Roman" w:hAnsi="Times New Roman" w:cs="Times New Roman"/>
        </w:rPr>
        <w:t>„12) e-kaubanduses.“;</w:t>
      </w:r>
    </w:p>
    <w:p w14:paraId="3E208492" w14:textId="77777777" w:rsidR="000E35FE" w:rsidRPr="003409B1" w:rsidRDefault="000E35FE" w:rsidP="00904F37">
      <w:pPr>
        <w:jc w:val="both"/>
        <w:rPr>
          <w:rFonts w:ascii="Times New Roman" w:hAnsi="Times New Roman" w:cs="Times New Roman"/>
        </w:rPr>
      </w:pPr>
    </w:p>
    <w:p w14:paraId="7123B172" w14:textId="481C0056" w:rsidR="000E35FE" w:rsidRPr="003409B1" w:rsidRDefault="00F403FA" w:rsidP="00904F37">
      <w:pPr>
        <w:jc w:val="both"/>
        <w:rPr>
          <w:rFonts w:ascii="Times New Roman" w:hAnsi="Times New Roman" w:cs="Times New Roman"/>
        </w:rPr>
      </w:pPr>
      <w:r w:rsidRPr="003409B1">
        <w:rPr>
          <w:rFonts w:ascii="Times New Roman" w:hAnsi="Times New Roman" w:cs="Times New Roman"/>
          <w:b/>
          <w:bCs/>
        </w:rPr>
        <w:t>5</w:t>
      </w:r>
      <w:r w:rsidR="000E35FE" w:rsidRPr="003409B1">
        <w:rPr>
          <w:rFonts w:ascii="Times New Roman" w:hAnsi="Times New Roman" w:cs="Times New Roman"/>
          <w:b/>
          <w:bCs/>
        </w:rPr>
        <w:t>)</w:t>
      </w:r>
      <w:r w:rsidR="000E35FE" w:rsidRPr="003409B1">
        <w:rPr>
          <w:rFonts w:ascii="Times New Roman" w:hAnsi="Times New Roman" w:cs="Times New Roman"/>
        </w:rPr>
        <w:t xml:space="preserve"> paragrahv</w:t>
      </w:r>
      <w:r w:rsidR="0016023E" w:rsidRPr="003409B1">
        <w:rPr>
          <w:rFonts w:ascii="Times New Roman" w:hAnsi="Times New Roman" w:cs="Times New Roman"/>
        </w:rPr>
        <w:t>i</w:t>
      </w:r>
      <w:r w:rsidR="000E35FE" w:rsidRPr="003409B1">
        <w:rPr>
          <w:rFonts w:ascii="Times New Roman" w:hAnsi="Times New Roman" w:cs="Times New Roman"/>
        </w:rPr>
        <w:t xml:space="preserve"> 40 lõi</w:t>
      </w:r>
      <w:r w:rsidR="0016023E" w:rsidRPr="003409B1">
        <w:rPr>
          <w:rFonts w:ascii="Times New Roman" w:hAnsi="Times New Roman" w:cs="Times New Roman"/>
        </w:rPr>
        <w:t>ke</w:t>
      </w:r>
      <w:r w:rsidR="000E35FE" w:rsidRPr="003409B1">
        <w:rPr>
          <w:rFonts w:ascii="Times New Roman" w:hAnsi="Times New Roman" w:cs="Times New Roman"/>
        </w:rPr>
        <w:t xml:space="preserve"> 1</w:t>
      </w:r>
      <w:r w:rsidR="000E35FE" w:rsidRPr="003409B1">
        <w:rPr>
          <w:rFonts w:ascii="Times New Roman" w:hAnsi="Times New Roman" w:cs="Times New Roman"/>
          <w:vertAlign w:val="superscript"/>
        </w:rPr>
        <w:t>2</w:t>
      </w:r>
      <w:r w:rsidR="000E35FE" w:rsidRPr="003409B1">
        <w:rPr>
          <w:rFonts w:ascii="Times New Roman" w:hAnsi="Times New Roman" w:cs="Times New Roman"/>
        </w:rPr>
        <w:t xml:space="preserve"> </w:t>
      </w:r>
      <w:r w:rsidR="000F676F" w:rsidRPr="003409B1">
        <w:rPr>
          <w:rFonts w:ascii="Times New Roman" w:hAnsi="Times New Roman" w:cs="Times New Roman"/>
        </w:rPr>
        <w:t xml:space="preserve">teises lauses </w:t>
      </w:r>
      <w:r w:rsidR="0016023E" w:rsidRPr="003409B1">
        <w:rPr>
          <w:rFonts w:ascii="Times New Roman" w:hAnsi="Times New Roman" w:cs="Times New Roman"/>
        </w:rPr>
        <w:t>asendatakse sõnad „asub kassaaparaat“ sõnadega „tehing fikseeritakse“;</w:t>
      </w:r>
    </w:p>
    <w:p w14:paraId="12B978B1" w14:textId="77777777" w:rsidR="00786B3F" w:rsidRPr="003409B1" w:rsidRDefault="00786B3F" w:rsidP="00904F37">
      <w:pPr>
        <w:jc w:val="both"/>
        <w:rPr>
          <w:rFonts w:ascii="Times New Roman" w:hAnsi="Times New Roman" w:cs="Times New Roman"/>
        </w:rPr>
      </w:pPr>
    </w:p>
    <w:p w14:paraId="10D2D809" w14:textId="7C4B49B1" w:rsidR="00786B3F" w:rsidRPr="003409B1" w:rsidRDefault="00F403FA" w:rsidP="00904F37">
      <w:pPr>
        <w:jc w:val="both"/>
        <w:rPr>
          <w:rFonts w:ascii="Times New Roman" w:hAnsi="Times New Roman" w:cs="Times New Roman"/>
        </w:rPr>
      </w:pPr>
      <w:r w:rsidRPr="003409B1">
        <w:rPr>
          <w:rFonts w:ascii="Times New Roman" w:hAnsi="Times New Roman" w:cs="Times New Roman"/>
          <w:b/>
          <w:bCs/>
        </w:rPr>
        <w:t>6</w:t>
      </w:r>
      <w:r w:rsidR="00786B3F" w:rsidRPr="003409B1">
        <w:rPr>
          <w:rFonts w:ascii="Times New Roman" w:hAnsi="Times New Roman" w:cs="Times New Roman"/>
          <w:b/>
          <w:bCs/>
        </w:rPr>
        <w:t>)</w:t>
      </w:r>
      <w:r w:rsidR="00786B3F" w:rsidRPr="003409B1">
        <w:rPr>
          <w:rFonts w:ascii="Times New Roman" w:hAnsi="Times New Roman" w:cs="Times New Roman"/>
        </w:rPr>
        <w:t xml:space="preserve"> paragrahvi 41 lõige 3 </w:t>
      </w:r>
      <w:r w:rsidRPr="003409B1">
        <w:rPr>
          <w:rFonts w:ascii="Times New Roman" w:hAnsi="Times New Roman" w:cs="Times New Roman"/>
        </w:rPr>
        <w:t>muudetakse ja sõnastatakse järgmiselt</w:t>
      </w:r>
      <w:r w:rsidR="00786B3F" w:rsidRPr="003409B1">
        <w:rPr>
          <w:rFonts w:ascii="Times New Roman" w:hAnsi="Times New Roman" w:cs="Times New Roman"/>
        </w:rPr>
        <w:t>:</w:t>
      </w:r>
    </w:p>
    <w:p w14:paraId="4C92605C" w14:textId="77777777" w:rsidR="006573CE" w:rsidRPr="003409B1" w:rsidRDefault="006573CE" w:rsidP="00904F37">
      <w:pPr>
        <w:jc w:val="both"/>
        <w:rPr>
          <w:rFonts w:ascii="Times New Roman" w:hAnsi="Times New Roman" w:cs="Times New Roman"/>
        </w:rPr>
      </w:pPr>
    </w:p>
    <w:p w14:paraId="6E15660E" w14:textId="69221F10" w:rsidR="00786B3F" w:rsidRPr="003409B1" w:rsidRDefault="5364E2AD" w:rsidP="00904F37">
      <w:pPr>
        <w:jc w:val="both"/>
        <w:rPr>
          <w:rFonts w:ascii="Times New Roman" w:eastAsia="Times New Roman" w:hAnsi="Times New Roman" w:cs="Times New Roman"/>
        </w:rPr>
      </w:pPr>
      <w:r w:rsidRPr="003409B1">
        <w:rPr>
          <w:rFonts w:ascii="Times New Roman" w:hAnsi="Times New Roman" w:cs="Times New Roman"/>
        </w:rPr>
        <w:t>„</w:t>
      </w:r>
      <w:r w:rsidR="00F403FA" w:rsidRPr="003409B1">
        <w:rPr>
          <w:rFonts w:ascii="Times New Roman" w:eastAsia="Times New Roman" w:hAnsi="Times New Roman" w:cs="Times New Roman"/>
        </w:rPr>
        <w:t>(3) Alkohoolse joogi jaemüük müügisaalita müügikohas on keelatud, välja arvatud e-kaubanduses ja avalikul üritusel</w:t>
      </w:r>
      <w:r w:rsidRPr="003409B1">
        <w:rPr>
          <w:rFonts w:ascii="Times New Roman" w:eastAsia="Times New Roman" w:hAnsi="Times New Roman" w:cs="Times New Roman"/>
        </w:rPr>
        <w:t>.“;</w:t>
      </w:r>
    </w:p>
    <w:p w14:paraId="2F1E93B9" w14:textId="77777777" w:rsidR="00F403FA" w:rsidRPr="003409B1" w:rsidRDefault="00F403FA" w:rsidP="00904F37">
      <w:pPr>
        <w:jc w:val="both"/>
        <w:rPr>
          <w:rFonts w:ascii="Times New Roman" w:eastAsia="Times New Roman" w:hAnsi="Times New Roman" w:cs="Times New Roman"/>
        </w:rPr>
      </w:pPr>
    </w:p>
    <w:p w14:paraId="5EF6B583" w14:textId="10CCA6E0" w:rsidR="00F403FA" w:rsidRPr="003409B1" w:rsidRDefault="00F403FA" w:rsidP="00F403FA">
      <w:pPr>
        <w:rPr>
          <w:rFonts w:ascii="Times New Roman" w:eastAsia="Times New Roman" w:hAnsi="Times New Roman" w:cs="Times New Roman"/>
        </w:rPr>
      </w:pPr>
      <w:r w:rsidRPr="003409B1">
        <w:rPr>
          <w:rFonts w:ascii="Times New Roman" w:eastAsia="Times New Roman" w:hAnsi="Times New Roman" w:cs="Times New Roman"/>
          <w:b/>
          <w:bCs/>
        </w:rPr>
        <w:t>7)</w:t>
      </w:r>
      <w:r w:rsidRPr="003409B1">
        <w:rPr>
          <w:rFonts w:ascii="Times New Roman" w:eastAsia="Times New Roman" w:hAnsi="Times New Roman" w:cs="Times New Roman"/>
        </w:rPr>
        <w:t xml:space="preserve"> paragrahvi </w:t>
      </w:r>
      <w:r w:rsidR="00F41053" w:rsidRPr="003409B1">
        <w:rPr>
          <w:rFonts w:ascii="Times New Roman" w:eastAsia="Times New Roman" w:hAnsi="Times New Roman" w:cs="Times New Roman"/>
        </w:rPr>
        <w:t>41</w:t>
      </w:r>
      <w:r w:rsidRPr="003409B1">
        <w:rPr>
          <w:rFonts w:ascii="Times New Roman" w:eastAsia="Times New Roman" w:hAnsi="Times New Roman" w:cs="Times New Roman"/>
        </w:rPr>
        <w:t xml:space="preserve"> </w:t>
      </w:r>
      <w:r w:rsidR="00DC4B8A">
        <w:rPr>
          <w:rFonts w:ascii="Times New Roman" w:eastAsia="Times New Roman" w:hAnsi="Times New Roman" w:cs="Times New Roman"/>
        </w:rPr>
        <w:t>täiend</w:t>
      </w:r>
      <w:r w:rsidRPr="003409B1">
        <w:rPr>
          <w:rFonts w:ascii="Times New Roman" w:eastAsia="Times New Roman" w:hAnsi="Times New Roman" w:cs="Times New Roman"/>
        </w:rPr>
        <w:t>atakse lõi</w:t>
      </w:r>
      <w:r w:rsidR="00DC4B8A">
        <w:rPr>
          <w:rFonts w:ascii="Times New Roman" w:eastAsia="Times New Roman" w:hAnsi="Times New Roman" w:cs="Times New Roman"/>
        </w:rPr>
        <w:t>k</w:t>
      </w:r>
      <w:r w:rsidRPr="003409B1">
        <w:rPr>
          <w:rFonts w:ascii="Times New Roman" w:eastAsia="Times New Roman" w:hAnsi="Times New Roman" w:cs="Times New Roman"/>
        </w:rPr>
        <w:t>e</w:t>
      </w:r>
      <w:r w:rsidR="00DC4B8A">
        <w:rPr>
          <w:rFonts w:ascii="Times New Roman" w:eastAsia="Times New Roman" w:hAnsi="Times New Roman" w:cs="Times New Roman"/>
        </w:rPr>
        <w:t>ga</w:t>
      </w:r>
      <w:r w:rsidR="00F41053" w:rsidRPr="003409B1">
        <w:rPr>
          <w:rFonts w:ascii="Times New Roman" w:eastAsia="Times New Roman" w:hAnsi="Times New Roman" w:cs="Times New Roman"/>
        </w:rPr>
        <w:t xml:space="preserve"> 3</w:t>
      </w:r>
      <w:r w:rsidR="00F41053" w:rsidRPr="003409B1">
        <w:rPr>
          <w:rFonts w:ascii="Times New Roman" w:eastAsia="Times New Roman" w:hAnsi="Times New Roman" w:cs="Times New Roman"/>
          <w:vertAlign w:val="superscript"/>
        </w:rPr>
        <w:t>1</w:t>
      </w:r>
      <w:r w:rsidRPr="003409B1">
        <w:rPr>
          <w:rFonts w:ascii="Times New Roman" w:eastAsia="Times New Roman" w:hAnsi="Times New Roman" w:cs="Times New Roman"/>
        </w:rPr>
        <w:t xml:space="preserve"> järgmise</w:t>
      </w:r>
      <w:r w:rsidR="00DC4B8A">
        <w:rPr>
          <w:rFonts w:ascii="Times New Roman" w:eastAsia="Times New Roman" w:hAnsi="Times New Roman" w:cs="Times New Roman"/>
        </w:rPr>
        <w:t>s sõnas</w:t>
      </w:r>
      <w:r w:rsidRPr="003409B1">
        <w:rPr>
          <w:rFonts w:ascii="Times New Roman" w:eastAsia="Times New Roman" w:hAnsi="Times New Roman" w:cs="Times New Roman"/>
        </w:rPr>
        <w:t>t</w:t>
      </w:r>
      <w:r w:rsidR="00DC4B8A">
        <w:rPr>
          <w:rFonts w:ascii="Times New Roman" w:eastAsia="Times New Roman" w:hAnsi="Times New Roman" w:cs="Times New Roman"/>
        </w:rPr>
        <w:t>uses</w:t>
      </w:r>
      <w:r w:rsidRPr="003409B1">
        <w:rPr>
          <w:rFonts w:ascii="Times New Roman" w:eastAsia="Times New Roman" w:hAnsi="Times New Roman" w:cs="Times New Roman"/>
        </w:rPr>
        <w:t>:</w:t>
      </w:r>
    </w:p>
    <w:p w14:paraId="13A1EB2B" w14:textId="77777777" w:rsidR="00F403FA" w:rsidRPr="003409B1" w:rsidRDefault="00F403FA" w:rsidP="00904F37">
      <w:pPr>
        <w:jc w:val="both"/>
        <w:rPr>
          <w:rFonts w:ascii="Times New Roman" w:eastAsia="Times New Roman" w:hAnsi="Times New Roman" w:cs="Times New Roman"/>
        </w:rPr>
      </w:pPr>
    </w:p>
    <w:p w14:paraId="46EB811A" w14:textId="6BF74A47" w:rsidR="00786B3F" w:rsidRPr="003409B1" w:rsidRDefault="00386CF9" w:rsidP="00904F37">
      <w:pPr>
        <w:jc w:val="both"/>
        <w:rPr>
          <w:rFonts w:ascii="Times New Roman" w:eastAsia="Times New Roman" w:hAnsi="Times New Roman" w:cs="Times New Roman"/>
        </w:rPr>
      </w:pPr>
      <w:r w:rsidRPr="003409B1">
        <w:rPr>
          <w:rFonts w:ascii="Times New Roman" w:eastAsia="Times New Roman" w:hAnsi="Times New Roman" w:cs="Times New Roman"/>
        </w:rPr>
        <w:t>„(</w:t>
      </w:r>
      <w:r w:rsidR="00F41053" w:rsidRPr="003409B1">
        <w:rPr>
          <w:rFonts w:ascii="Times New Roman" w:eastAsia="Times New Roman" w:hAnsi="Times New Roman" w:cs="Times New Roman"/>
        </w:rPr>
        <w:t>3</w:t>
      </w:r>
      <w:r w:rsidR="00F41053" w:rsidRPr="003409B1">
        <w:rPr>
          <w:rFonts w:ascii="Times New Roman" w:eastAsia="Times New Roman" w:hAnsi="Times New Roman" w:cs="Times New Roman"/>
          <w:vertAlign w:val="superscript"/>
        </w:rPr>
        <w:t>1</w:t>
      </w:r>
      <w:r w:rsidR="00F41053" w:rsidRPr="003409B1">
        <w:rPr>
          <w:rFonts w:ascii="Times New Roman" w:eastAsia="Times New Roman" w:hAnsi="Times New Roman" w:cs="Times New Roman"/>
        </w:rPr>
        <w:t xml:space="preserve">) </w:t>
      </w:r>
      <w:r w:rsidRPr="003409B1">
        <w:rPr>
          <w:rFonts w:ascii="Times New Roman" w:eastAsia="Times New Roman" w:hAnsi="Times New Roman" w:cs="Times New Roman"/>
        </w:rPr>
        <w:t>Müügisaaliga müügikoht on kaupleja seaduslikus valduses olev selgelt eristatav ja piiritletud ala</w:t>
      </w:r>
      <w:r w:rsidR="00985B4F" w:rsidRPr="00985B4F">
        <w:rPr>
          <w:rFonts w:ascii="Times New Roman" w:eastAsia="Times New Roman" w:hAnsi="Times New Roman" w:cs="Times New Roman"/>
        </w:rPr>
        <w:t>, kuhu tarbija siseneb tehingu tegemiseks</w:t>
      </w:r>
      <w:r w:rsidRPr="003409B1">
        <w:rPr>
          <w:rFonts w:ascii="Times New Roman" w:eastAsia="Times New Roman" w:hAnsi="Times New Roman" w:cs="Times New Roman"/>
        </w:rPr>
        <w:t>.“;</w:t>
      </w:r>
    </w:p>
    <w:p w14:paraId="08D5F9F3" w14:textId="77777777" w:rsidR="00E21261" w:rsidRPr="003409B1" w:rsidRDefault="00E21261" w:rsidP="00904F37">
      <w:pPr>
        <w:jc w:val="both"/>
        <w:rPr>
          <w:rFonts w:ascii="Times New Roman" w:eastAsia="Times New Roman" w:hAnsi="Times New Roman" w:cs="Times New Roman"/>
        </w:rPr>
      </w:pPr>
    </w:p>
    <w:p w14:paraId="62157DBC" w14:textId="27D7BF0D" w:rsidR="00E21261" w:rsidRDefault="00E32705" w:rsidP="00904F37">
      <w:pPr>
        <w:jc w:val="both"/>
        <w:rPr>
          <w:rFonts w:ascii="Times New Roman" w:eastAsia="Times New Roman" w:hAnsi="Times New Roman" w:cs="Times New Roman"/>
        </w:rPr>
      </w:pPr>
      <w:r w:rsidRPr="003409B1">
        <w:rPr>
          <w:rFonts w:ascii="Times New Roman" w:eastAsia="Times New Roman" w:hAnsi="Times New Roman" w:cs="Times New Roman"/>
          <w:b/>
          <w:bCs/>
        </w:rPr>
        <w:t>8</w:t>
      </w:r>
      <w:r w:rsidR="00DC33DD" w:rsidRPr="003409B1">
        <w:rPr>
          <w:rFonts w:ascii="Times New Roman" w:eastAsia="Times New Roman" w:hAnsi="Times New Roman" w:cs="Times New Roman"/>
          <w:b/>
          <w:bCs/>
        </w:rPr>
        <w:t>)</w:t>
      </w:r>
      <w:r w:rsidR="00DC33DD" w:rsidRPr="00904302">
        <w:rPr>
          <w:rFonts w:ascii="Times New Roman" w:eastAsia="Times New Roman" w:hAnsi="Times New Roman" w:cs="Times New Roman"/>
        </w:rPr>
        <w:t xml:space="preserve"> </w:t>
      </w:r>
      <w:r w:rsidR="00DC33DD" w:rsidRPr="003409B1">
        <w:rPr>
          <w:rFonts w:ascii="Times New Roman" w:eastAsia="Times New Roman" w:hAnsi="Times New Roman" w:cs="Times New Roman"/>
        </w:rPr>
        <w:t>paragrahvi 41 lõige</w:t>
      </w:r>
      <w:r w:rsidR="00DC33DD" w:rsidRPr="003409B1" w:rsidDel="006D6080">
        <w:rPr>
          <w:rFonts w:ascii="Times New Roman" w:eastAsia="Times New Roman" w:hAnsi="Times New Roman" w:cs="Times New Roman"/>
        </w:rPr>
        <w:t>t</w:t>
      </w:r>
      <w:r w:rsidR="00DC33DD" w:rsidRPr="003409B1">
        <w:rPr>
          <w:rFonts w:ascii="Times New Roman" w:eastAsia="Times New Roman" w:hAnsi="Times New Roman" w:cs="Times New Roman"/>
        </w:rPr>
        <w:t xml:space="preserve"> 5 </w:t>
      </w:r>
      <w:r w:rsidR="00BD0AD2" w:rsidRPr="00904302">
        <w:rPr>
          <w:rFonts w:ascii="Times New Roman" w:eastAsia="Times New Roman" w:hAnsi="Times New Roman" w:cs="Times New Roman"/>
        </w:rPr>
        <w:t xml:space="preserve">täiendatakse pärast sõna </w:t>
      </w:r>
      <w:commentRangeStart w:id="9"/>
      <w:del w:id="10" w:author="Mari Koik - JUSTDIGI" w:date="2025-12-03T11:43:00Z" w16du:dateUtc="2025-12-03T09:43:00Z">
        <w:r w:rsidR="00BD0AD2" w:rsidRPr="00904302" w:rsidDel="007A5B4B">
          <w:rPr>
            <w:rFonts w:ascii="Times New Roman" w:eastAsia="Times New Roman" w:hAnsi="Times New Roman" w:cs="Times New Roman"/>
          </w:rPr>
          <w:delText>"</w:delText>
        </w:r>
      </w:del>
      <w:ins w:id="11" w:author="Mari Koik - JUSTDIGI" w:date="2025-12-03T11:43:00Z" w16du:dateUtc="2025-12-03T09:43:00Z">
        <w:r w:rsidR="007A5B4B">
          <w:rPr>
            <w:rFonts w:ascii="Times New Roman" w:eastAsia="Times New Roman" w:hAnsi="Times New Roman" w:cs="Times New Roman"/>
          </w:rPr>
          <w:t>„</w:t>
        </w:r>
      </w:ins>
      <w:commentRangeEnd w:id="9"/>
      <w:ins w:id="12" w:author="Mari Koik - JUSTDIGI" w:date="2025-12-03T13:01:00Z" w16du:dateUtc="2025-12-03T11:01:00Z">
        <w:r w:rsidR="00950A12" w:rsidRPr="003409B1">
          <w:rPr>
            <w:rStyle w:val="CommentReference"/>
            <w:rFonts w:ascii="Times New Roman" w:eastAsia="Times New Roman" w:hAnsi="Times New Roman" w:cs="Times New Roman"/>
            <w:sz w:val="24"/>
            <w:szCs w:val="24"/>
          </w:rPr>
          <w:commentReference w:id="9"/>
        </w:r>
      </w:ins>
      <w:r w:rsidR="00C61D9A" w:rsidRPr="003409B1">
        <w:rPr>
          <w:rFonts w:ascii="Times New Roman" w:eastAsia="Times New Roman" w:hAnsi="Times New Roman" w:cs="Times New Roman"/>
        </w:rPr>
        <w:t>üleandmine</w:t>
      </w:r>
      <w:del w:id="13" w:author="Mari Koik - JUSTDIGI" w:date="2025-12-03T11:43:00Z" w16du:dateUtc="2025-12-03T09:43:00Z">
        <w:r w:rsidR="00BD0AD2" w:rsidRPr="00904302" w:rsidDel="007A5B4B">
          <w:rPr>
            <w:rFonts w:ascii="Times New Roman" w:eastAsia="Times New Roman" w:hAnsi="Times New Roman" w:cs="Times New Roman"/>
          </w:rPr>
          <w:delText xml:space="preserve">" </w:delText>
        </w:r>
      </w:del>
      <w:ins w:id="14" w:author="Mari Koik - JUSTDIGI" w:date="2025-12-03T11:43:00Z" w16du:dateUtc="2025-12-03T09:43:00Z">
        <w:r w:rsidR="007A5B4B">
          <w:rPr>
            <w:rFonts w:ascii="Times New Roman" w:eastAsia="Times New Roman" w:hAnsi="Times New Roman" w:cs="Times New Roman"/>
          </w:rPr>
          <w:t>“</w:t>
        </w:r>
        <w:r w:rsidR="007A5B4B" w:rsidRPr="00904302">
          <w:rPr>
            <w:rFonts w:ascii="Times New Roman" w:eastAsia="Times New Roman" w:hAnsi="Times New Roman" w:cs="Times New Roman"/>
          </w:rPr>
          <w:t xml:space="preserve"> </w:t>
        </w:r>
      </w:ins>
      <w:r w:rsidR="00BD0AD2" w:rsidRPr="00904302">
        <w:rPr>
          <w:rFonts w:ascii="Times New Roman" w:eastAsia="Times New Roman" w:hAnsi="Times New Roman" w:cs="Times New Roman"/>
        </w:rPr>
        <w:t xml:space="preserve">tekstiosaga </w:t>
      </w:r>
      <w:del w:id="15" w:author="Mari Koik - JUSTDIGI" w:date="2025-12-03T11:43:00Z" w16du:dateUtc="2025-12-03T09:43:00Z">
        <w:r w:rsidR="00BD0AD2" w:rsidRPr="00904302" w:rsidDel="007A5B4B">
          <w:rPr>
            <w:rFonts w:ascii="Times New Roman" w:eastAsia="Times New Roman" w:hAnsi="Times New Roman" w:cs="Times New Roman"/>
          </w:rPr>
          <w:delText>"</w:delText>
        </w:r>
      </w:del>
      <w:ins w:id="16" w:author="Mari Koik - JUSTDIGI" w:date="2025-12-03T11:43:00Z" w16du:dateUtc="2025-12-03T09:43:00Z">
        <w:r w:rsidR="007A5B4B">
          <w:rPr>
            <w:rFonts w:ascii="Times New Roman" w:eastAsia="Times New Roman" w:hAnsi="Times New Roman" w:cs="Times New Roman"/>
          </w:rPr>
          <w:t>„</w:t>
        </w:r>
      </w:ins>
      <w:r w:rsidR="00C61D9A" w:rsidRPr="003409B1">
        <w:rPr>
          <w:rFonts w:ascii="Times New Roman" w:eastAsia="Times New Roman" w:hAnsi="Times New Roman" w:cs="Times New Roman"/>
        </w:rPr>
        <w:t>e-kaubanduses ja</w:t>
      </w:r>
      <w:del w:id="17" w:author="Mari Koik - JUSTDIGI" w:date="2025-12-03T11:43:00Z" w16du:dateUtc="2025-12-03T09:43:00Z">
        <w:r w:rsidR="00BD0AD2" w:rsidRPr="00904302" w:rsidDel="007A5B4B">
          <w:rPr>
            <w:rFonts w:ascii="Times New Roman" w:eastAsia="Times New Roman" w:hAnsi="Times New Roman" w:cs="Times New Roman"/>
          </w:rPr>
          <w:delText>";</w:delText>
        </w:r>
      </w:del>
      <w:ins w:id="18" w:author="Mari Koik - JUSTDIGI" w:date="2025-12-03T11:43:00Z" w16du:dateUtc="2025-12-03T09:43:00Z">
        <w:r w:rsidR="007A5B4B">
          <w:rPr>
            <w:rFonts w:ascii="Times New Roman" w:eastAsia="Times New Roman" w:hAnsi="Times New Roman" w:cs="Times New Roman"/>
          </w:rPr>
          <w:t>“</w:t>
        </w:r>
        <w:r w:rsidR="007A5B4B" w:rsidRPr="00904302">
          <w:rPr>
            <w:rFonts w:ascii="Times New Roman" w:eastAsia="Times New Roman" w:hAnsi="Times New Roman" w:cs="Times New Roman"/>
          </w:rPr>
          <w:t>;</w:t>
        </w:r>
      </w:ins>
    </w:p>
    <w:p w14:paraId="148E102B" w14:textId="77777777" w:rsidR="005C4C07" w:rsidRDefault="005C4C07" w:rsidP="00904F37">
      <w:pPr>
        <w:jc w:val="both"/>
        <w:rPr>
          <w:rFonts w:ascii="Times New Roman" w:eastAsia="Times New Roman" w:hAnsi="Times New Roman" w:cs="Times New Roman"/>
        </w:rPr>
      </w:pPr>
    </w:p>
    <w:p w14:paraId="3EFA24F3" w14:textId="7BE55A54" w:rsidR="005C4C07" w:rsidRPr="00405FFF" w:rsidRDefault="005C4C07" w:rsidP="00904F37">
      <w:pPr>
        <w:jc w:val="both"/>
        <w:rPr>
          <w:rFonts w:ascii="Times New Roman" w:eastAsia="Aptos" w:hAnsi="Times New Roman" w:cs="Times New Roman"/>
        </w:rPr>
      </w:pPr>
      <w:r w:rsidRPr="005C4C07">
        <w:rPr>
          <w:rFonts w:ascii="Times New Roman" w:eastAsia="Times New Roman" w:hAnsi="Times New Roman" w:cs="Times New Roman"/>
          <w:b/>
          <w:bCs/>
        </w:rPr>
        <w:t>9)</w:t>
      </w:r>
      <w:r w:rsidR="00405FFF" w:rsidRPr="00405FFF">
        <w:rPr>
          <w:rFonts w:ascii="Times New Roman" w:eastAsia="Aptos" w:hAnsi="Times New Roman" w:cs="Times New Roman"/>
          <w:b/>
          <w:bCs/>
        </w:rPr>
        <w:t xml:space="preserve"> </w:t>
      </w:r>
      <w:r w:rsidR="00405FFF" w:rsidRPr="003409B1">
        <w:rPr>
          <w:rFonts w:ascii="Times New Roman" w:eastAsia="Aptos" w:hAnsi="Times New Roman" w:cs="Times New Roman"/>
        </w:rPr>
        <w:t xml:space="preserve">paragrahvi </w:t>
      </w:r>
      <w:r w:rsidR="00405FFF">
        <w:rPr>
          <w:rFonts w:ascii="Times New Roman" w:eastAsia="Aptos" w:hAnsi="Times New Roman" w:cs="Times New Roman"/>
        </w:rPr>
        <w:t>43</w:t>
      </w:r>
      <w:r w:rsidR="00405FFF" w:rsidRPr="003409B1">
        <w:rPr>
          <w:rFonts w:ascii="Times New Roman" w:eastAsia="Aptos" w:hAnsi="Times New Roman" w:cs="Times New Roman"/>
        </w:rPr>
        <w:t xml:space="preserve"> lõi</w:t>
      </w:r>
      <w:r w:rsidR="007D3926">
        <w:rPr>
          <w:rFonts w:ascii="Times New Roman" w:eastAsia="Aptos" w:hAnsi="Times New Roman" w:cs="Times New Roman"/>
        </w:rPr>
        <w:t>k</w:t>
      </w:r>
      <w:r w:rsidR="00405FFF" w:rsidRPr="003409B1">
        <w:rPr>
          <w:rFonts w:ascii="Times New Roman" w:eastAsia="Aptos" w:hAnsi="Times New Roman" w:cs="Times New Roman"/>
        </w:rPr>
        <w:t>e 3</w:t>
      </w:r>
      <w:r w:rsidR="00405FFF">
        <w:rPr>
          <w:rFonts w:ascii="Times New Roman" w:eastAsia="Aptos" w:hAnsi="Times New Roman" w:cs="Times New Roman"/>
        </w:rPr>
        <w:t xml:space="preserve"> p</w:t>
      </w:r>
      <w:r w:rsidR="007D3926">
        <w:rPr>
          <w:rFonts w:ascii="Times New Roman" w:eastAsia="Aptos" w:hAnsi="Times New Roman" w:cs="Times New Roman"/>
        </w:rPr>
        <w:t>unkt</w:t>
      </w:r>
      <w:r w:rsidR="00405FFF">
        <w:rPr>
          <w:rFonts w:ascii="Times New Roman" w:eastAsia="Aptos" w:hAnsi="Times New Roman" w:cs="Times New Roman"/>
        </w:rPr>
        <w:t xml:space="preserve"> 3</w:t>
      </w:r>
      <w:r w:rsidR="00405FFF" w:rsidRPr="003409B1">
        <w:rPr>
          <w:rFonts w:ascii="Times New Roman" w:eastAsia="Aptos" w:hAnsi="Times New Roman" w:cs="Times New Roman"/>
        </w:rPr>
        <w:t xml:space="preserve"> tunnistatakse kehtetuks;</w:t>
      </w:r>
    </w:p>
    <w:p w14:paraId="174D2F7C" w14:textId="77777777" w:rsidR="00F41053" w:rsidRPr="003409B1" w:rsidRDefault="00F41053" w:rsidP="00904F37">
      <w:pPr>
        <w:jc w:val="both"/>
        <w:rPr>
          <w:rFonts w:ascii="Times New Roman" w:eastAsia="Times New Roman" w:hAnsi="Times New Roman" w:cs="Times New Roman"/>
        </w:rPr>
      </w:pPr>
    </w:p>
    <w:p w14:paraId="3814150C" w14:textId="307096FB" w:rsidR="00786B3F" w:rsidRPr="003409B1" w:rsidRDefault="005C4C07" w:rsidP="00904F37">
      <w:pPr>
        <w:jc w:val="both"/>
        <w:rPr>
          <w:rFonts w:ascii="Times New Roman" w:eastAsia="Times New Roman" w:hAnsi="Times New Roman" w:cs="Times New Roman"/>
        </w:rPr>
      </w:pPr>
      <w:r>
        <w:rPr>
          <w:rFonts w:ascii="Times New Roman" w:eastAsia="Times New Roman" w:hAnsi="Times New Roman" w:cs="Times New Roman"/>
          <w:b/>
          <w:bCs/>
        </w:rPr>
        <w:t>10</w:t>
      </w:r>
      <w:r w:rsidR="00786B3F" w:rsidRPr="003409B1">
        <w:rPr>
          <w:rFonts w:ascii="Times New Roman" w:eastAsia="Times New Roman" w:hAnsi="Times New Roman" w:cs="Times New Roman"/>
          <w:b/>
          <w:bCs/>
        </w:rPr>
        <w:t>)</w:t>
      </w:r>
      <w:r w:rsidR="00786B3F" w:rsidRPr="003409B1">
        <w:rPr>
          <w:rFonts w:ascii="Times New Roman" w:eastAsia="Times New Roman" w:hAnsi="Times New Roman" w:cs="Times New Roman"/>
        </w:rPr>
        <w:t xml:space="preserve"> </w:t>
      </w:r>
      <w:r w:rsidR="00A97269" w:rsidRPr="003409B1">
        <w:rPr>
          <w:rFonts w:ascii="Times New Roman" w:eastAsia="Times New Roman" w:hAnsi="Times New Roman" w:cs="Times New Roman"/>
        </w:rPr>
        <w:t xml:space="preserve">paragrahv 44 muudetakse ja </w:t>
      </w:r>
      <w:r w:rsidR="00875CC6" w:rsidRPr="003409B1">
        <w:rPr>
          <w:rFonts w:ascii="Times New Roman" w:eastAsia="Times New Roman" w:hAnsi="Times New Roman" w:cs="Times New Roman"/>
        </w:rPr>
        <w:t>sõnastatakse järgmiselt:</w:t>
      </w:r>
    </w:p>
    <w:p w14:paraId="10AD672E" w14:textId="77777777" w:rsidR="006573CE" w:rsidRPr="003409B1" w:rsidRDefault="006573CE" w:rsidP="00904F37">
      <w:pPr>
        <w:jc w:val="both"/>
        <w:rPr>
          <w:rFonts w:ascii="Times New Roman" w:hAnsi="Times New Roman" w:cs="Times New Roman"/>
        </w:rPr>
      </w:pPr>
    </w:p>
    <w:p w14:paraId="05DD113F" w14:textId="15F39F46" w:rsidR="00875CC6" w:rsidRPr="003409B1" w:rsidRDefault="00875CC6" w:rsidP="00904F37">
      <w:pPr>
        <w:jc w:val="both"/>
        <w:rPr>
          <w:rFonts w:ascii="Times New Roman" w:hAnsi="Times New Roman" w:cs="Times New Roman"/>
          <w:b/>
          <w:bCs/>
        </w:rPr>
      </w:pPr>
      <w:r w:rsidRPr="003409B1">
        <w:rPr>
          <w:rFonts w:ascii="Times New Roman" w:hAnsi="Times New Roman" w:cs="Times New Roman"/>
        </w:rPr>
        <w:t>„</w:t>
      </w:r>
      <w:r w:rsidRPr="003409B1">
        <w:rPr>
          <w:rFonts w:ascii="Times New Roman" w:hAnsi="Times New Roman" w:cs="Times New Roman"/>
          <w:b/>
          <w:bCs/>
        </w:rPr>
        <w:t>§ 44. Tehingu fikseerimi</w:t>
      </w:r>
      <w:r w:rsidR="0078225D" w:rsidRPr="003409B1">
        <w:rPr>
          <w:rFonts w:ascii="Times New Roman" w:hAnsi="Times New Roman" w:cs="Times New Roman"/>
          <w:b/>
          <w:bCs/>
        </w:rPr>
        <w:t>n</w:t>
      </w:r>
      <w:r w:rsidRPr="003409B1">
        <w:rPr>
          <w:rFonts w:ascii="Times New Roman" w:hAnsi="Times New Roman" w:cs="Times New Roman"/>
          <w:b/>
          <w:bCs/>
        </w:rPr>
        <w:t>e</w:t>
      </w:r>
    </w:p>
    <w:p w14:paraId="7DA5BA03" w14:textId="77777777" w:rsidR="008B0422" w:rsidRPr="003409B1" w:rsidRDefault="008B0422" w:rsidP="00904F37">
      <w:pPr>
        <w:jc w:val="both"/>
        <w:rPr>
          <w:rFonts w:ascii="Times New Roman" w:eastAsia="Times New Roman" w:hAnsi="Times New Roman" w:cs="Times New Roman"/>
        </w:rPr>
      </w:pPr>
    </w:p>
    <w:p w14:paraId="6E54691C" w14:textId="3B8D7230" w:rsidR="00786B3F" w:rsidRPr="003409B1" w:rsidRDefault="00AC67A1" w:rsidP="00904F37">
      <w:pPr>
        <w:jc w:val="both"/>
        <w:rPr>
          <w:rFonts w:ascii="Times New Roman" w:eastAsia="Times New Roman" w:hAnsi="Times New Roman" w:cs="Times New Roman"/>
        </w:rPr>
      </w:pPr>
      <w:r w:rsidRPr="003409B1">
        <w:rPr>
          <w:rFonts w:ascii="Times New Roman" w:eastAsia="Times New Roman" w:hAnsi="Times New Roman" w:cs="Times New Roman"/>
        </w:rPr>
        <w:t>Alkohoolse joogi jaemüük kaupluses ja toitlustusettevõttes on lubatud, kui kell</w:t>
      </w:r>
      <w:commentRangeStart w:id="19"/>
      <w:ins w:id="20" w:author="Mari Koik - JUSTDIGI" w:date="2025-12-03T12:29:00Z" w16du:dateUtc="2025-12-03T10:29:00Z">
        <w:r w:rsidR="006A37E6">
          <w:rPr>
            <w:rFonts w:ascii="Times New Roman" w:eastAsia="Times New Roman" w:hAnsi="Times New Roman" w:cs="Times New Roman"/>
          </w:rPr>
          <w:t>a</w:t>
        </w:r>
      </w:ins>
      <w:commentRangeEnd w:id="19"/>
      <w:ins w:id="21" w:author="Mari Koik - JUSTDIGI" w:date="2025-12-03T13:01:00Z" w16du:dateUtc="2025-12-03T11:01:00Z">
        <w:r w:rsidR="00950A12" w:rsidRPr="003409B1">
          <w:rPr>
            <w:rStyle w:val="CommentReference"/>
            <w:rFonts w:ascii="Times New Roman" w:eastAsia="Times New Roman" w:hAnsi="Times New Roman" w:cs="Times New Roman"/>
            <w:sz w:val="24"/>
            <w:szCs w:val="24"/>
          </w:rPr>
          <w:commentReference w:id="19"/>
        </w:r>
      </w:ins>
      <w:r w:rsidRPr="003409B1">
        <w:rPr>
          <w:rFonts w:ascii="Times New Roman" w:eastAsia="Times New Roman" w:hAnsi="Times New Roman" w:cs="Times New Roman"/>
        </w:rPr>
        <w:t>aja täpsusega fikseeritakse</w:t>
      </w:r>
      <w:r w:rsidRPr="003409B1">
        <w:t xml:space="preserve"> </w:t>
      </w:r>
      <w:r w:rsidR="00E47C62">
        <w:rPr>
          <w:rFonts w:ascii="Times New Roman" w:eastAsia="Times New Roman" w:hAnsi="Times New Roman" w:cs="Times New Roman"/>
        </w:rPr>
        <w:t>elektrooniliselt</w:t>
      </w:r>
      <w:r w:rsidRPr="003409B1">
        <w:rPr>
          <w:rFonts w:ascii="Times New Roman" w:eastAsia="Times New Roman" w:hAnsi="Times New Roman" w:cs="Times New Roman"/>
        </w:rPr>
        <w:t xml:space="preserve"> iga alkohoolse joogi müügitehing ja tehingutest moodustub </w:t>
      </w:r>
      <w:r w:rsidR="00295BA6">
        <w:rPr>
          <w:rFonts w:ascii="Times New Roman" w:eastAsia="Times New Roman" w:hAnsi="Times New Roman" w:cs="Times New Roman"/>
        </w:rPr>
        <w:t>muutmatu</w:t>
      </w:r>
      <w:r w:rsidRPr="003409B1">
        <w:rPr>
          <w:rFonts w:ascii="Times New Roman" w:eastAsia="Times New Roman" w:hAnsi="Times New Roman" w:cs="Times New Roman"/>
        </w:rPr>
        <w:t xml:space="preserve"> süsteemne kirje.</w:t>
      </w:r>
      <w:r w:rsidR="6876C6CF" w:rsidRPr="003409B1">
        <w:rPr>
          <w:rFonts w:ascii="Times New Roman" w:eastAsia="Times New Roman" w:hAnsi="Times New Roman" w:cs="Times New Roman"/>
        </w:rPr>
        <w:t>“;</w:t>
      </w:r>
    </w:p>
    <w:p w14:paraId="16BE84AE" w14:textId="77777777" w:rsidR="00D56E2D" w:rsidRPr="003409B1" w:rsidRDefault="00D56E2D" w:rsidP="00904F37">
      <w:pPr>
        <w:jc w:val="both"/>
        <w:rPr>
          <w:rFonts w:ascii="Times New Roman" w:eastAsia="Times New Roman" w:hAnsi="Times New Roman" w:cs="Times New Roman"/>
        </w:rPr>
      </w:pPr>
    </w:p>
    <w:p w14:paraId="375CBD0C" w14:textId="07DDDF23" w:rsidR="00B83736" w:rsidRPr="003409B1" w:rsidRDefault="00AC67A1" w:rsidP="00904F37">
      <w:pPr>
        <w:jc w:val="both"/>
        <w:rPr>
          <w:rFonts w:ascii="Times New Roman" w:eastAsia="Times New Roman" w:hAnsi="Times New Roman" w:cs="Times New Roman"/>
        </w:rPr>
      </w:pPr>
      <w:r w:rsidRPr="003409B1">
        <w:rPr>
          <w:rFonts w:ascii="Times New Roman" w:eastAsia="Times New Roman" w:hAnsi="Times New Roman" w:cs="Times New Roman"/>
          <w:b/>
          <w:bCs/>
        </w:rPr>
        <w:t>1</w:t>
      </w:r>
      <w:r w:rsidR="005C4C07">
        <w:rPr>
          <w:rFonts w:ascii="Times New Roman" w:eastAsia="Times New Roman" w:hAnsi="Times New Roman" w:cs="Times New Roman"/>
          <w:b/>
          <w:bCs/>
        </w:rPr>
        <w:t>1</w:t>
      </w:r>
      <w:r w:rsidR="00D56E2D" w:rsidRPr="003409B1">
        <w:rPr>
          <w:rFonts w:ascii="Times New Roman" w:eastAsia="Times New Roman" w:hAnsi="Times New Roman" w:cs="Times New Roman"/>
          <w:b/>
          <w:bCs/>
        </w:rPr>
        <w:t>)</w:t>
      </w:r>
      <w:r w:rsidR="00D56E2D" w:rsidRPr="003409B1">
        <w:rPr>
          <w:rFonts w:ascii="Times New Roman" w:eastAsia="Times New Roman" w:hAnsi="Times New Roman" w:cs="Times New Roman"/>
        </w:rPr>
        <w:t xml:space="preserve"> </w:t>
      </w:r>
      <w:r w:rsidR="00B83736" w:rsidRPr="003409B1">
        <w:rPr>
          <w:rFonts w:ascii="Times New Roman" w:eastAsia="Times New Roman" w:hAnsi="Times New Roman" w:cs="Times New Roman"/>
        </w:rPr>
        <w:t>paragrahvi 47 lõige 3 muudetakse ja sõnastatakse järgmiselt:</w:t>
      </w:r>
    </w:p>
    <w:p w14:paraId="4761CB5E" w14:textId="77777777" w:rsidR="006573CE" w:rsidRPr="003409B1" w:rsidRDefault="006573CE" w:rsidP="00904F37">
      <w:pPr>
        <w:jc w:val="both"/>
        <w:rPr>
          <w:rFonts w:ascii="Times New Roman" w:eastAsia="Times New Roman" w:hAnsi="Times New Roman" w:cs="Times New Roman"/>
        </w:rPr>
      </w:pPr>
    </w:p>
    <w:p w14:paraId="3C2B9B43" w14:textId="0D2F010B" w:rsidR="00D56E2D" w:rsidRPr="003409B1" w:rsidRDefault="3D121C2C" w:rsidP="6D5F3DFB">
      <w:pPr>
        <w:jc w:val="both"/>
        <w:rPr>
          <w:rFonts w:ascii="Times New Roman" w:eastAsia="Times New Roman" w:hAnsi="Times New Roman" w:cs="Times New Roman"/>
        </w:rPr>
      </w:pPr>
      <w:r w:rsidRPr="003409B1">
        <w:rPr>
          <w:rFonts w:ascii="Times New Roman" w:eastAsia="Times New Roman" w:hAnsi="Times New Roman" w:cs="Times New Roman"/>
        </w:rPr>
        <w:t>„</w:t>
      </w:r>
      <w:r w:rsidR="00C66725" w:rsidRPr="003409B1">
        <w:rPr>
          <w:rFonts w:ascii="Times New Roman" w:eastAsia="Times New Roman" w:hAnsi="Times New Roman" w:cs="Times New Roman"/>
        </w:rPr>
        <w:t>(3) Enne alkohoolse joogi valduse üleandmist peab senine valdaja tuvastama, et valduse omandaja on täisealine, isikut tõendava dokumendi alusel, mis vastab isikut tõendavate dokumentide seadusele, või e-</w:t>
      </w:r>
      <w:proofErr w:type="spellStart"/>
      <w:r w:rsidR="00C66725" w:rsidRPr="003409B1">
        <w:rPr>
          <w:rFonts w:ascii="Times New Roman" w:eastAsia="Times New Roman" w:hAnsi="Times New Roman" w:cs="Times New Roman"/>
        </w:rPr>
        <w:t>identimise</w:t>
      </w:r>
      <w:proofErr w:type="spellEnd"/>
      <w:r w:rsidR="00C66725" w:rsidRPr="003409B1">
        <w:rPr>
          <w:rFonts w:ascii="Times New Roman" w:eastAsia="Times New Roman" w:hAnsi="Times New Roman" w:cs="Times New Roman"/>
        </w:rPr>
        <w:t xml:space="preserve"> vahendiga, mis kuulub kõrge usaldusväärsuse tasemega e-</w:t>
      </w:r>
      <w:proofErr w:type="spellStart"/>
      <w:r w:rsidR="00C66725" w:rsidRPr="003409B1">
        <w:rPr>
          <w:rFonts w:ascii="Times New Roman" w:eastAsia="Times New Roman" w:hAnsi="Times New Roman" w:cs="Times New Roman"/>
        </w:rPr>
        <w:t>identimise</w:t>
      </w:r>
      <w:proofErr w:type="spellEnd"/>
      <w:r w:rsidR="00C66725" w:rsidRPr="003409B1">
        <w:rPr>
          <w:rFonts w:ascii="Times New Roman" w:eastAsia="Times New Roman" w:hAnsi="Times New Roman" w:cs="Times New Roman"/>
        </w:rPr>
        <w:t xml:space="preserve"> süsteemi, või dokumendi kasutaja isikusamasuse kontrollimisega vasta</w:t>
      </w:r>
      <w:r w:rsidR="009F2C7F">
        <w:rPr>
          <w:rFonts w:ascii="Times New Roman" w:eastAsia="Times New Roman" w:hAnsi="Times New Roman" w:cs="Times New Roman"/>
        </w:rPr>
        <w:t>valt</w:t>
      </w:r>
      <w:r w:rsidR="00C66725" w:rsidRPr="003409B1">
        <w:rPr>
          <w:rFonts w:ascii="Times New Roman" w:eastAsia="Times New Roman" w:hAnsi="Times New Roman" w:cs="Times New Roman"/>
        </w:rPr>
        <w:t xml:space="preserve"> </w:t>
      </w:r>
      <w:r w:rsidR="009F2C7F" w:rsidRPr="003409B1">
        <w:rPr>
          <w:rFonts w:ascii="Times New Roman" w:eastAsia="Times New Roman" w:hAnsi="Times New Roman" w:cs="Times New Roman"/>
        </w:rPr>
        <w:t>isikut tõendavate dokumentide seaduse</w:t>
      </w:r>
      <w:r w:rsidR="00C66725" w:rsidRPr="003409B1">
        <w:rPr>
          <w:rFonts w:ascii="Times New Roman" w:eastAsia="Times New Roman" w:hAnsi="Times New Roman" w:cs="Times New Roman"/>
        </w:rPr>
        <w:t xml:space="preserve"> § 18</w:t>
      </w:r>
      <w:r w:rsidR="00C66725" w:rsidRPr="003409B1">
        <w:rPr>
          <w:rFonts w:ascii="Times New Roman" w:eastAsia="Times New Roman" w:hAnsi="Times New Roman" w:cs="Times New Roman"/>
          <w:vertAlign w:val="superscript"/>
        </w:rPr>
        <w:t>1</w:t>
      </w:r>
      <w:r w:rsidR="00C66725" w:rsidRPr="003409B1">
        <w:rPr>
          <w:rFonts w:ascii="Times New Roman" w:eastAsia="Times New Roman" w:hAnsi="Times New Roman" w:cs="Times New Roman"/>
        </w:rPr>
        <w:t xml:space="preserve"> l</w:t>
      </w:r>
      <w:r w:rsidR="009F2C7F">
        <w:rPr>
          <w:rFonts w:ascii="Times New Roman" w:eastAsia="Times New Roman" w:hAnsi="Times New Roman" w:cs="Times New Roman"/>
        </w:rPr>
        <w:t>õi</w:t>
      </w:r>
      <w:r w:rsidR="006B7875">
        <w:rPr>
          <w:rFonts w:ascii="Times New Roman" w:eastAsia="Times New Roman" w:hAnsi="Times New Roman" w:cs="Times New Roman"/>
        </w:rPr>
        <w:t>getele</w:t>
      </w:r>
      <w:r w:rsidR="00C66725" w:rsidRPr="003409B1">
        <w:rPr>
          <w:rFonts w:ascii="Times New Roman" w:eastAsia="Times New Roman" w:hAnsi="Times New Roman" w:cs="Times New Roman"/>
        </w:rPr>
        <w:t xml:space="preserve"> </w:t>
      </w:r>
      <w:r w:rsidR="00FE79D8">
        <w:rPr>
          <w:rFonts w:ascii="Times New Roman" w:eastAsia="Times New Roman" w:hAnsi="Times New Roman" w:cs="Times New Roman"/>
        </w:rPr>
        <w:t>1</w:t>
      </w:r>
      <w:del w:id="22" w:author="Mari Koik - JUSTDIGI" w:date="2025-12-03T11:45:00Z" w16du:dateUtc="2025-12-03T09:45:00Z">
        <w:r w:rsidR="006B7875" w:rsidDel="00285E25">
          <w:rPr>
            <w:rFonts w:ascii="Times New Roman" w:eastAsia="Times New Roman" w:hAnsi="Times New Roman" w:cs="Times New Roman"/>
          </w:rPr>
          <w:delText>-</w:delText>
        </w:r>
      </w:del>
      <w:ins w:id="23" w:author="Mari Koik - JUSTDIGI" w:date="2025-12-03T11:45:00Z" w16du:dateUtc="2025-12-03T09:45:00Z">
        <w:r w:rsidR="00285E25">
          <w:rPr>
            <w:rFonts w:ascii="Times New Roman" w:eastAsia="Times New Roman" w:hAnsi="Times New Roman" w:cs="Times New Roman"/>
          </w:rPr>
          <w:t xml:space="preserve"> ja </w:t>
        </w:r>
      </w:ins>
      <w:r w:rsidR="00C66725" w:rsidRPr="003409B1">
        <w:rPr>
          <w:rFonts w:ascii="Times New Roman" w:eastAsia="Times New Roman" w:hAnsi="Times New Roman" w:cs="Times New Roman"/>
        </w:rPr>
        <w:t>1</w:t>
      </w:r>
      <w:r w:rsidR="00C66725" w:rsidRPr="003409B1">
        <w:rPr>
          <w:rFonts w:ascii="Times New Roman" w:eastAsia="Times New Roman" w:hAnsi="Times New Roman" w:cs="Times New Roman"/>
          <w:vertAlign w:val="superscript"/>
        </w:rPr>
        <w:t>1</w:t>
      </w:r>
      <w:r w:rsidR="00C66725" w:rsidRPr="003409B1">
        <w:rPr>
          <w:rFonts w:ascii="Times New Roman" w:eastAsia="Times New Roman" w:hAnsi="Times New Roman" w:cs="Times New Roman"/>
        </w:rPr>
        <w:t>. Täisealisust ei pea tuvastama valduse omandaja puhul, kes on ilmselgelt täisealine või kelle täisealisus on senisele valdajale teada</w:t>
      </w:r>
      <w:r w:rsidR="004C1257" w:rsidRPr="003409B1">
        <w:rPr>
          <w:rFonts w:ascii="Times New Roman" w:eastAsia="Times New Roman" w:hAnsi="Times New Roman" w:cs="Times New Roman"/>
        </w:rPr>
        <w:t>.“;</w:t>
      </w:r>
    </w:p>
    <w:p w14:paraId="4B581578" w14:textId="77777777" w:rsidR="005737D4" w:rsidRPr="003409B1" w:rsidRDefault="005737D4" w:rsidP="6D5F3DFB">
      <w:pPr>
        <w:jc w:val="both"/>
        <w:rPr>
          <w:rFonts w:ascii="Times New Roman" w:eastAsia="Times New Roman" w:hAnsi="Times New Roman" w:cs="Times New Roman"/>
        </w:rPr>
      </w:pPr>
    </w:p>
    <w:p w14:paraId="5438E742" w14:textId="440F4152" w:rsidR="005737D4" w:rsidRPr="003409B1" w:rsidRDefault="00FF4D04" w:rsidP="005737D4">
      <w:pPr>
        <w:jc w:val="both"/>
        <w:rPr>
          <w:rFonts w:ascii="Times New Roman" w:eastAsia="Times New Roman" w:hAnsi="Times New Roman" w:cs="Times New Roman"/>
        </w:rPr>
      </w:pPr>
      <w:r w:rsidRPr="003409B1">
        <w:rPr>
          <w:rFonts w:ascii="Times New Roman" w:eastAsia="Times New Roman" w:hAnsi="Times New Roman" w:cs="Times New Roman"/>
          <w:b/>
          <w:bCs/>
        </w:rPr>
        <w:t>1</w:t>
      </w:r>
      <w:r w:rsidR="005C4C07">
        <w:rPr>
          <w:rFonts w:ascii="Times New Roman" w:eastAsia="Times New Roman" w:hAnsi="Times New Roman" w:cs="Times New Roman"/>
          <w:b/>
          <w:bCs/>
        </w:rPr>
        <w:t>2</w:t>
      </w:r>
      <w:r w:rsidR="005737D4" w:rsidRPr="003409B1">
        <w:rPr>
          <w:rFonts w:ascii="Times New Roman" w:eastAsia="Times New Roman" w:hAnsi="Times New Roman" w:cs="Times New Roman"/>
          <w:b/>
          <w:bCs/>
        </w:rPr>
        <w:t>)</w:t>
      </w:r>
      <w:r w:rsidR="005737D4" w:rsidRPr="003409B1">
        <w:rPr>
          <w:rFonts w:ascii="Times New Roman" w:eastAsia="Times New Roman" w:hAnsi="Times New Roman" w:cs="Times New Roman"/>
        </w:rPr>
        <w:t xml:space="preserve"> paragrahvi 47</w:t>
      </w:r>
      <w:r w:rsidR="00894306" w:rsidRPr="003409B1">
        <w:rPr>
          <w:rFonts w:ascii="Times New Roman" w:eastAsia="Times New Roman" w:hAnsi="Times New Roman" w:cs="Times New Roman"/>
        </w:rPr>
        <w:t xml:space="preserve"> </w:t>
      </w:r>
      <w:r w:rsidR="003825C5">
        <w:rPr>
          <w:rFonts w:ascii="Times New Roman" w:eastAsia="Times New Roman" w:hAnsi="Times New Roman" w:cs="Times New Roman"/>
        </w:rPr>
        <w:t>täiendatakse</w:t>
      </w:r>
      <w:r w:rsidR="003825C5" w:rsidRPr="003409B1">
        <w:rPr>
          <w:rFonts w:ascii="Times New Roman" w:eastAsia="Times New Roman" w:hAnsi="Times New Roman" w:cs="Times New Roman"/>
        </w:rPr>
        <w:t xml:space="preserve"> </w:t>
      </w:r>
      <w:r w:rsidR="005737D4" w:rsidRPr="003409B1">
        <w:rPr>
          <w:rFonts w:ascii="Times New Roman" w:eastAsia="Times New Roman" w:hAnsi="Times New Roman" w:cs="Times New Roman"/>
        </w:rPr>
        <w:t>lõi</w:t>
      </w:r>
      <w:r w:rsidR="003825C5">
        <w:rPr>
          <w:rFonts w:ascii="Times New Roman" w:eastAsia="Times New Roman" w:hAnsi="Times New Roman" w:cs="Times New Roman"/>
        </w:rPr>
        <w:t>getega</w:t>
      </w:r>
      <w:r w:rsidR="005737D4" w:rsidRPr="003409B1">
        <w:rPr>
          <w:rFonts w:ascii="Times New Roman" w:eastAsia="Times New Roman" w:hAnsi="Times New Roman" w:cs="Times New Roman"/>
        </w:rPr>
        <w:t xml:space="preserve"> 3</w:t>
      </w:r>
      <w:r w:rsidR="005737D4" w:rsidRPr="003409B1">
        <w:rPr>
          <w:rFonts w:ascii="Times New Roman" w:eastAsia="Times New Roman" w:hAnsi="Times New Roman" w:cs="Times New Roman"/>
          <w:vertAlign w:val="superscript"/>
        </w:rPr>
        <w:t>1</w:t>
      </w:r>
      <w:r w:rsidR="003825C5">
        <w:rPr>
          <w:rFonts w:ascii="Times New Roman" w:eastAsia="Times New Roman" w:hAnsi="Times New Roman" w:cs="Times New Roman"/>
        </w:rPr>
        <w:t>–</w:t>
      </w:r>
      <w:r w:rsidR="005737D4" w:rsidRPr="003409B1">
        <w:rPr>
          <w:rFonts w:ascii="Times New Roman" w:eastAsia="Times New Roman" w:hAnsi="Times New Roman" w:cs="Times New Roman"/>
        </w:rPr>
        <w:t>3</w:t>
      </w:r>
      <w:r w:rsidR="00ED0A38" w:rsidRPr="003409B1">
        <w:rPr>
          <w:rFonts w:ascii="Times New Roman" w:eastAsia="Times New Roman" w:hAnsi="Times New Roman" w:cs="Times New Roman"/>
          <w:vertAlign w:val="superscript"/>
        </w:rPr>
        <w:t>3</w:t>
      </w:r>
      <w:r w:rsidR="005737D4" w:rsidRPr="003409B1">
        <w:rPr>
          <w:rFonts w:ascii="Times New Roman" w:eastAsia="Times New Roman" w:hAnsi="Times New Roman" w:cs="Times New Roman"/>
        </w:rPr>
        <w:t xml:space="preserve"> järgmise</w:t>
      </w:r>
      <w:r w:rsidR="003825C5">
        <w:rPr>
          <w:rFonts w:ascii="Times New Roman" w:eastAsia="Times New Roman" w:hAnsi="Times New Roman" w:cs="Times New Roman"/>
        </w:rPr>
        <w:t>s sõnas</w:t>
      </w:r>
      <w:r w:rsidR="005737D4" w:rsidRPr="003409B1">
        <w:rPr>
          <w:rFonts w:ascii="Times New Roman" w:eastAsia="Times New Roman" w:hAnsi="Times New Roman" w:cs="Times New Roman"/>
        </w:rPr>
        <w:t>t</w:t>
      </w:r>
      <w:r w:rsidR="003825C5">
        <w:rPr>
          <w:rFonts w:ascii="Times New Roman" w:eastAsia="Times New Roman" w:hAnsi="Times New Roman" w:cs="Times New Roman"/>
        </w:rPr>
        <w:t>uses</w:t>
      </w:r>
      <w:r w:rsidR="005737D4" w:rsidRPr="003409B1">
        <w:rPr>
          <w:rFonts w:ascii="Times New Roman" w:eastAsia="Times New Roman" w:hAnsi="Times New Roman" w:cs="Times New Roman"/>
        </w:rPr>
        <w:t>:</w:t>
      </w:r>
    </w:p>
    <w:p w14:paraId="5265464F" w14:textId="77777777" w:rsidR="005737D4" w:rsidRPr="003409B1" w:rsidRDefault="005737D4" w:rsidP="6D5F3DFB">
      <w:pPr>
        <w:jc w:val="both"/>
        <w:rPr>
          <w:rFonts w:ascii="Times New Roman" w:eastAsia="Times New Roman" w:hAnsi="Times New Roman" w:cs="Times New Roman"/>
        </w:rPr>
      </w:pPr>
    </w:p>
    <w:p w14:paraId="34D5912E" w14:textId="1B612009" w:rsidR="005737D4" w:rsidRPr="003409B1" w:rsidRDefault="0F439A4E" w:rsidP="005737D4">
      <w:pPr>
        <w:jc w:val="both"/>
        <w:rPr>
          <w:rFonts w:ascii="Times New Roman" w:hAnsi="Times New Roman" w:cs="Times New Roman"/>
        </w:rPr>
      </w:pPr>
      <w:r w:rsidRPr="5DB837CF">
        <w:rPr>
          <w:rFonts w:ascii="Times New Roman" w:hAnsi="Times New Roman" w:cs="Times New Roman"/>
        </w:rPr>
        <w:t>„</w:t>
      </w:r>
      <w:r w:rsidR="555799D4" w:rsidRPr="5DB837CF">
        <w:rPr>
          <w:rFonts w:ascii="Times New Roman" w:hAnsi="Times New Roman" w:cs="Times New Roman"/>
        </w:rPr>
        <w:t>(3</w:t>
      </w:r>
      <w:r w:rsidR="555799D4" w:rsidRPr="5DB837CF">
        <w:rPr>
          <w:rFonts w:ascii="Times New Roman" w:hAnsi="Times New Roman" w:cs="Times New Roman"/>
          <w:vertAlign w:val="superscript"/>
        </w:rPr>
        <w:t>1</w:t>
      </w:r>
      <w:r w:rsidR="555799D4" w:rsidRPr="5DB837CF">
        <w:rPr>
          <w:rFonts w:ascii="Times New Roman" w:hAnsi="Times New Roman" w:cs="Times New Roman"/>
        </w:rPr>
        <w:t>)</w:t>
      </w:r>
      <w:r w:rsidR="555799D4" w:rsidRPr="5DB837CF">
        <w:rPr>
          <w:rFonts w:ascii="Times New Roman" w:hAnsi="Times New Roman" w:cs="Times New Roman"/>
          <w:vertAlign w:val="superscript"/>
        </w:rPr>
        <w:t xml:space="preserve"> </w:t>
      </w:r>
      <w:r w:rsidR="555799D4" w:rsidRPr="5DB837CF">
        <w:rPr>
          <w:rFonts w:ascii="Times New Roman" w:hAnsi="Times New Roman" w:cs="Times New Roman"/>
        </w:rPr>
        <w:t>E-kaubanduses alkohoolse joogi jaemüügil peab kaupleja tuvastama enne tehingu tegemist tehingut tegeva isiku</w:t>
      </w:r>
      <w:del w:id="24" w:author="Mari Koik - JUSTDIGI" w:date="2025-12-16T08:30:00Z">
        <w:r w:rsidRPr="5DB837CF" w:rsidDel="555799D4">
          <w:rPr>
            <w:rFonts w:ascii="Times New Roman" w:hAnsi="Times New Roman" w:cs="Times New Roman"/>
          </w:rPr>
          <w:delText xml:space="preserve"> täisealisust</w:delText>
        </w:r>
      </w:del>
      <w:r w:rsidR="555799D4" w:rsidRPr="5DB837CF">
        <w:rPr>
          <w:rFonts w:ascii="Times New Roman" w:hAnsi="Times New Roman" w:cs="Times New Roman"/>
        </w:rPr>
        <w:t xml:space="preserve"> </w:t>
      </w:r>
      <w:ins w:id="25" w:author="Mari Koik - JUSTDIGI" w:date="2025-12-16T08:29:00Z">
        <w:r w:rsidR="004A0747" w:rsidRPr="5DB837CF">
          <w:rPr>
            <w:rFonts w:ascii="Times New Roman" w:hAnsi="Times New Roman" w:cs="Times New Roman"/>
          </w:rPr>
          <w:t xml:space="preserve">täisealisuse </w:t>
        </w:r>
      </w:ins>
      <w:r w:rsidR="31D91C0E" w:rsidRPr="5DB837CF">
        <w:rPr>
          <w:rFonts w:ascii="Times New Roman" w:hAnsi="Times New Roman" w:cs="Times New Roman"/>
        </w:rPr>
        <w:t>käesoleva paragrahvi lõikes 3</w:t>
      </w:r>
      <w:r w:rsidR="0579E743" w:rsidRPr="5DB837CF">
        <w:rPr>
          <w:rFonts w:ascii="Times New Roman" w:hAnsi="Times New Roman" w:cs="Times New Roman"/>
        </w:rPr>
        <w:t xml:space="preserve"> nimetatud</w:t>
      </w:r>
      <w:r w:rsidR="31D91C0E" w:rsidRPr="5DB837CF">
        <w:rPr>
          <w:rFonts w:ascii="Times New Roman" w:hAnsi="Times New Roman" w:cs="Times New Roman"/>
        </w:rPr>
        <w:t xml:space="preserve"> </w:t>
      </w:r>
      <w:r w:rsidR="555799D4" w:rsidRPr="5DB837CF">
        <w:rPr>
          <w:rFonts w:ascii="Times New Roman" w:hAnsi="Times New Roman" w:cs="Times New Roman"/>
        </w:rPr>
        <w:t xml:space="preserve">e-identimise vahendiga või dokumendi kasutaja isikusamasuse </w:t>
      </w:r>
      <w:commentRangeStart w:id="26"/>
      <w:r w:rsidR="555799D4" w:rsidRPr="5DB837CF">
        <w:rPr>
          <w:rFonts w:ascii="Times New Roman" w:hAnsi="Times New Roman" w:cs="Times New Roman"/>
        </w:rPr>
        <w:t>kontrollimisega</w:t>
      </w:r>
      <w:del w:id="27" w:author="Mari Koik - JUSTDIGI" w:date="2025-12-03T12:33:00Z">
        <w:r w:rsidRPr="5DB837CF" w:rsidDel="00894306">
          <w:rPr>
            <w:rFonts w:ascii="Times New Roman" w:hAnsi="Times New Roman" w:cs="Times New Roman"/>
          </w:rPr>
          <w:delText>, mis</w:delText>
        </w:r>
      </w:del>
      <w:r w:rsidR="1D6D8699" w:rsidRPr="5DB837CF">
        <w:rPr>
          <w:rFonts w:ascii="Times New Roman" w:hAnsi="Times New Roman" w:cs="Times New Roman"/>
        </w:rPr>
        <w:t xml:space="preserve"> vasta</w:t>
      </w:r>
      <w:del w:id="28" w:author="Mari Koik - JUSTDIGI" w:date="2025-12-03T12:33:00Z">
        <w:r w:rsidRPr="5DB837CF" w:rsidDel="00894306">
          <w:rPr>
            <w:rFonts w:ascii="Times New Roman" w:hAnsi="Times New Roman" w:cs="Times New Roman"/>
          </w:rPr>
          <w:delText>b</w:delText>
        </w:r>
      </w:del>
      <w:ins w:id="29" w:author="Mari Koik - JUSTDIGI" w:date="2025-12-03T12:33:00Z">
        <w:r w:rsidR="72BB71D5" w:rsidRPr="5DB837CF">
          <w:rPr>
            <w:rFonts w:ascii="Times New Roman" w:hAnsi="Times New Roman" w:cs="Times New Roman"/>
          </w:rPr>
          <w:t>valt</w:t>
        </w:r>
      </w:ins>
      <w:r w:rsidR="1D6D8699" w:rsidRPr="5DB837CF">
        <w:rPr>
          <w:rFonts w:ascii="Times New Roman" w:hAnsi="Times New Roman" w:cs="Times New Roman"/>
        </w:rPr>
        <w:t xml:space="preserve"> </w:t>
      </w:r>
      <w:commentRangeEnd w:id="26"/>
      <w:r w:rsidRPr="5DB837CF">
        <w:rPr>
          <w:rStyle w:val="CommentReference"/>
          <w:rFonts w:ascii="Times New Roman" w:hAnsi="Times New Roman" w:cs="Times New Roman"/>
          <w:sz w:val="24"/>
          <w:szCs w:val="24"/>
        </w:rPr>
        <w:commentReference w:id="26"/>
      </w:r>
      <w:r w:rsidR="7FB3B444" w:rsidRPr="5DB837CF">
        <w:rPr>
          <w:rFonts w:ascii="Times New Roman" w:hAnsi="Times New Roman" w:cs="Times New Roman"/>
        </w:rPr>
        <w:t>isikut tõendavate dokumentide seaduse § 18</w:t>
      </w:r>
      <w:r w:rsidR="7FB3B444" w:rsidRPr="5DB837CF">
        <w:rPr>
          <w:rFonts w:ascii="Times New Roman" w:hAnsi="Times New Roman" w:cs="Times New Roman"/>
          <w:vertAlign w:val="superscript"/>
        </w:rPr>
        <w:t>1</w:t>
      </w:r>
      <w:r w:rsidR="7FB3B444" w:rsidRPr="5DB837CF">
        <w:rPr>
          <w:rFonts w:ascii="Times New Roman" w:hAnsi="Times New Roman" w:cs="Times New Roman"/>
        </w:rPr>
        <w:t xml:space="preserve"> </w:t>
      </w:r>
      <w:r w:rsidR="4BC0F1B6" w:rsidRPr="5DB837CF">
        <w:rPr>
          <w:rFonts w:ascii="Times New Roman" w:hAnsi="Times New Roman" w:cs="Times New Roman"/>
        </w:rPr>
        <w:t>lõikes</w:t>
      </w:r>
      <w:r w:rsidR="555799D4" w:rsidRPr="5DB837CF">
        <w:rPr>
          <w:rFonts w:ascii="Times New Roman" w:hAnsi="Times New Roman" w:cs="Times New Roman"/>
        </w:rPr>
        <w:t xml:space="preserve"> 1</w:t>
      </w:r>
      <w:r w:rsidR="555799D4" w:rsidRPr="5DB837CF">
        <w:rPr>
          <w:rFonts w:ascii="Times New Roman" w:hAnsi="Times New Roman" w:cs="Times New Roman"/>
          <w:vertAlign w:val="superscript"/>
        </w:rPr>
        <w:t>1</w:t>
      </w:r>
      <w:r w:rsidR="555799D4" w:rsidRPr="5DB837CF">
        <w:rPr>
          <w:rFonts w:ascii="Times New Roman" w:hAnsi="Times New Roman" w:cs="Times New Roman"/>
        </w:rPr>
        <w:t xml:space="preserve"> </w:t>
      </w:r>
      <w:del w:id="30" w:author="Mari Koik - JUSTDIGI" w:date="2025-12-03T12:38:00Z">
        <w:r w:rsidRPr="5DB837CF" w:rsidDel="00894306">
          <w:rPr>
            <w:rFonts w:ascii="Times New Roman" w:hAnsi="Times New Roman" w:cs="Times New Roman"/>
          </w:rPr>
          <w:delText xml:space="preserve">toodud </w:delText>
        </w:r>
      </w:del>
      <w:ins w:id="31" w:author="Mari Koik - JUSTDIGI" w:date="2025-12-03T12:38:00Z">
        <w:r w:rsidR="5D61763C" w:rsidRPr="5DB837CF">
          <w:rPr>
            <w:rFonts w:ascii="Times New Roman" w:hAnsi="Times New Roman" w:cs="Times New Roman"/>
          </w:rPr>
          <w:t xml:space="preserve">sätestatud </w:t>
        </w:r>
      </w:ins>
      <w:r w:rsidR="555799D4" w:rsidRPr="5DB837CF">
        <w:rPr>
          <w:rFonts w:ascii="Times New Roman" w:hAnsi="Times New Roman" w:cs="Times New Roman"/>
        </w:rPr>
        <w:t>nõuetele.</w:t>
      </w:r>
      <w:r w:rsidR="555799D4" w:rsidRPr="5DB837CF">
        <w:rPr>
          <w:rFonts w:ascii="Times New Roman" w:eastAsia="Times New Roman" w:hAnsi="Times New Roman" w:cs="Times New Roman"/>
        </w:rPr>
        <w:t xml:space="preserve"> </w:t>
      </w:r>
    </w:p>
    <w:p w14:paraId="002F609D" w14:textId="77777777" w:rsidR="005737D4" w:rsidRPr="003409B1" w:rsidRDefault="005737D4" w:rsidP="005737D4">
      <w:pPr>
        <w:jc w:val="both"/>
        <w:rPr>
          <w:rFonts w:ascii="Times New Roman" w:hAnsi="Times New Roman" w:cs="Times New Roman"/>
        </w:rPr>
      </w:pPr>
    </w:p>
    <w:p w14:paraId="11266784" w14:textId="77777777" w:rsidR="00D70823" w:rsidRDefault="005737D4" w:rsidP="005737D4">
      <w:pPr>
        <w:jc w:val="both"/>
        <w:rPr>
          <w:rFonts w:ascii="Times New Roman" w:hAnsi="Times New Roman" w:cs="Times New Roman"/>
        </w:rPr>
      </w:pPr>
      <w:r w:rsidRPr="003409B1">
        <w:rPr>
          <w:rFonts w:ascii="Times New Roman" w:hAnsi="Times New Roman" w:cs="Times New Roman"/>
        </w:rPr>
        <w:t>(3</w:t>
      </w:r>
      <w:r w:rsidRPr="003409B1">
        <w:rPr>
          <w:rFonts w:ascii="Times New Roman" w:hAnsi="Times New Roman" w:cs="Times New Roman"/>
          <w:vertAlign w:val="superscript"/>
        </w:rPr>
        <w:t>2</w:t>
      </w:r>
      <w:r w:rsidRPr="003409B1">
        <w:rPr>
          <w:rFonts w:ascii="Times New Roman" w:hAnsi="Times New Roman" w:cs="Times New Roman"/>
        </w:rPr>
        <w:t>) E-kaubanduses alkohoolse joogi jaemüügil ei pea kaupleja tuvastama enne tehingu tegemist tehingut tegeva isiku täisealisust, kui</w:t>
      </w:r>
      <w:r w:rsidR="00D70823">
        <w:rPr>
          <w:rFonts w:ascii="Times New Roman" w:hAnsi="Times New Roman" w:cs="Times New Roman"/>
        </w:rPr>
        <w:t>:</w:t>
      </w:r>
      <w:r w:rsidRPr="003409B1">
        <w:rPr>
          <w:rFonts w:ascii="Times New Roman" w:hAnsi="Times New Roman" w:cs="Times New Roman"/>
        </w:rPr>
        <w:t xml:space="preserve"> </w:t>
      </w:r>
    </w:p>
    <w:p w14:paraId="24A23714" w14:textId="7CF69356" w:rsidR="00D70823" w:rsidRDefault="00D70823" w:rsidP="005737D4">
      <w:pPr>
        <w:jc w:val="both"/>
        <w:rPr>
          <w:rFonts w:ascii="Times New Roman" w:hAnsi="Times New Roman" w:cs="Times New Roman"/>
        </w:rPr>
      </w:pPr>
      <w:r>
        <w:rPr>
          <w:rFonts w:ascii="Times New Roman" w:hAnsi="Times New Roman" w:cs="Times New Roman"/>
        </w:rPr>
        <w:t>1)</w:t>
      </w:r>
      <w:r w:rsidR="005737D4" w:rsidRPr="003409B1">
        <w:rPr>
          <w:rFonts w:ascii="Times New Roman" w:hAnsi="Times New Roman" w:cs="Times New Roman"/>
        </w:rPr>
        <w:t xml:space="preserve"> </w:t>
      </w:r>
      <w:ins w:id="32" w:author="Mari Koik - JUSTDIGI" w:date="2025-12-16T08:31:00Z" w16du:dateUtc="2025-12-16T06:31:00Z">
        <w:r w:rsidR="001262E8">
          <w:rPr>
            <w:rFonts w:ascii="Times New Roman" w:hAnsi="Times New Roman" w:cs="Times New Roman"/>
          </w:rPr>
          <w:t xml:space="preserve">alkohoolse joogi </w:t>
        </w:r>
      </w:ins>
      <w:r w:rsidR="005737D4" w:rsidRPr="003409B1">
        <w:rPr>
          <w:rFonts w:ascii="Times New Roman" w:hAnsi="Times New Roman" w:cs="Times New Roman"/>
        </w:rPr>
        <w:t>valdus</w:t>
      </w:r>
      <w:del w:id="33" w:author="Mari Koik - JUSTDIGI" w:date="2025-12-03T12:45:00Z" w16du:dateUtc="2025-12-03T10:45:00Z">
        <w:r w:rsidR="005737D4" w:rsidRPr="003409B1" w:rsidDel="00FA3F1C">
          <w:rPr>
            <w:rFonts w:ascii="Times New Roman" w:hAnsi="Times New Roman" w:cs="Times New Roman"/>
          </w:rPr>
          <w:delText>e</w:delText>
        </w:r>
      </w:del>
      <w:ins w:id="34" w:author="Mari Koik - JUSTDIGI" w:date="2025-12-03T12:45:00Z" w16du:dateUtc="2025-12-03T10:45:00Z">
        <w:r w:rsidR="00FA3F1C">
          <w:rPr>
            <w:rFonts w:ascii="Times New Roman" w:hAnsi="Times New Roman" w:cs="Times New Roman"/>
          </w:rPr>
          <w:t xml:space="preserve"> antakse</w:t>
        </w:r>
      </w:ins>
      <w:r w:rsidR="00CF75FF" w:rsidRPr="003409B1">
        <w:rPr>
          <w:rFonts w:ascii="Times New Roman" w:hAnsi="Times New Roman" w:cs="Times New Roman"/>
        </w:rPr>
        <w:t xml:space="preserve"> üle</w:t>
      </w:r>
      <w:del w:id="35" w:author="Mari Koik - JUSTDIGI" w:date="2025-12-03T12:45:00Z" w16du:dateUtc="2025-12-03T10:45:00Z">
        <w:r w:rsidR="00CF75FF" w:rsidRPr="003409B1" w:rsidDel="00FA3F1C">
          <w:rPr>
            <w:rFonts w:ascii="Times New Roman" w:hAnsi="Times New Roman" w:cs="Times New Roman"/>
          </w:rPr>
          <w:delText>andmine toimub</w:delText>
        </w:r>
      </w:del>
      <w:r w:rsidR="00CF75FF" w:rsidRPr="003409B1">
        <w:rPr>
          <w:rFonts w:ascii="Times New Roman" w:hAnsi="Times New Roman" w:cs="Times New Roman"/>
        </w:rPr>
        <w:t xml:space="preserve"> väljaspool Eesti Vabariigi territooriumi</w:t>
      </w:r>
      <w:r>
        <w:rPr>
          <w:rFonts w:ascii="Times New Roman" w:hAnsi="Times New Roman" w:cs="Times New Roman"/>
        </w:rPr>
        <w:t>;</w:t>
      </w:r>
      <w:del w:id="36" w:author="Mari Koik - JUSTDIGI" w:date="2025-12-03T13:31:00Z" w16du:dateUtc="2025-12-03T11:31:00Z">
        <w:r w:rsidR="00CF75FF" w:rsidRPr="003409B1" w:rsidDel="009D2919">
          <w:rPr>
            <w:rFonts w:ascii="Times New Roman" w:hAnsi="Times New Roman" w:cs="Times New Roman"/>
          </w:rPr>
          <w:delText xml:space="preserve"> </w:delText>
        </w:r>
        <w:r w:rsidR="005737D4" w:rsidRPr="003409B1" w:rsidDel="009D2919">
          <w:rPr>
            <w:rFonts w:ascii="Times New Roman" w:hAnsi="Times New Roman" w:cs="Times New Roman"/>
          </w:rPr>
          <w:delText xml:space="preserve"> </w:delText>
        </w:r>
      </w:del>
    </w:p>
    <w:p w14:paraId="6014B81C" w14:textId="13B09E39" w:rsidR="00D70823" w:rsidRDefault="67DEF5CE" w:rsidP="005737D4">
      <w:pPr>
        <w:jc w:val="both"/>
        <w:rPr>
          <w:rFonts w:ascii="Times New Roman" w:hAnsi="Times New Roman" w:cs="Times New Roman"/>
        </w:rPr>
      </w:pPr>
      <w:commentRangeStart w:id="37"/>
      <w:r w:rsidRPr="6D2E1F30">
        <w:rPr>
          <w:rFonts w:ascii="Times New Roman" w:hAnsi="Times New Roman" w:cs="Times New Roman"/>
        </w:rPr>
        <w:t>2)</w:t>
      </w:r>
      <w:commentRangeEnd w:id="37"/>
      <w:r w:rsidRPr="6D2E1F30">
        <w:rPr>
          <w:rStyle w:val="CommentReference"/>
          <w:rFonts w:ascii="Times New Roman" w:hAnsi="Times New Roman" w:cs="Times New Roman"/>
          <w:sz w:val="24"/>
          <w:szCs w:val="24"/>
        </w:rPr>
        <w:commentReference w:id="37"/>
      </w:r>
      <w:r w:rsidR="555799D4" w:rsidRPr="6D2E1F30">
        <w:rPr>
          <w:rFonts w:ascii="Times New Roman" w:hAnsi="Times New Roman" w:cs="Times New Roman"/>
        </w:rPr>
        <w:t xml:space="preserve"> üleandmisel tuvastatakse täisealisus</w:t>
      </w:r>
      <w:r w:rsidR="0579E743" w:rsidRPr="6D2E1F30">
        <w:rPr>
          <w:rFonts w:ascii="Times New Roman" w:hAnsi="Times New Roman" w:cs="Times New Roman"/>
        </w:rPr>
        <w:t xml:space="preserve"> käesoleva paragrahvi lõikes 3 nimetatud</w:t>
      </w:r>
      <w:r w:rsidR="555799D4" w:rsidRPr="6D2E1F30">
        <w:rPr>
          <w:rFonts w:ascii="Times New Roman" w:hAnsi="Times New Roman" w:cs="Times New Roman"/>
        </w:rPr>
        <w:t xml:space="preserve"> e-identimise vahendiga</w:t>
      </w:r>
      <w:r w:rsidRPr="6D2E1F30">
        <w:rPr>
          <w:rFonts w:ascii="Times New Roman" w:hAnsi="Times New Roman" w:cs="Times New Roman"/>
        </w:rPr>
        <w:t>;</w:t>
      </w:r>
      <w:r w:rsidR="555799D4" w:rsidRPr="6D2E1F30">
        <w:rPr>
          <w:rFonts w:ascii="Times New Roman" w:hAnsi="Times New Roman" w:cs="Times New Roman"/>
        </w:rPr>
        <w:t xml:space="preserve"> </w:t>
      </w:r>
    </w:p>
    <w:p w14:paraId="6C3972CA" w14:textId="71275EED" w:rsidR="007D55FA" w:rsidRPr="003409B1" w:rsidRDefault="3064944D" w:rsidP="005737D4">
      <w:pPr>
        <w:jc w:val="both"/>
        <w:rPr>
          <w:rFonts w:ascii="Times New Roman" w:hAnsi="Times New Roman" w:cs="Times New Roman"/>
        </w:rPr>
      </w:pPr>
      <w:r w:rsidRPr="70028F5C">
        <w:rPr>
          <w:rFonts w:ascii="Times New Roman" w:hAnsi="Times New Roman" w:cs="Times New Roman"/>
        </w:rPr>
        <w:t xml:space="preserve">3) </w:t>
      </w:r>
      <w:r w:rsidR="20BB21B1" w:rsidRPr="70028F5C">
        <w:rPr>
          <w:rFonts w:ascii="Times New Roman" w:hAnsi="Times New Roman" w:cs="Times New Roman"/>
        </w:rPr>
        <w:t>üleandmisel tuvastatakse täisealisus</w:t>
      </w:r>
      <w:r w:rsidR="555799D4" w:rsidRPr="70028F5C">
        <w:rPr>
          <w:rFonts w:ascii="Times New Roman" w:hAnsi="Times New Roman" w:cs="Times New Roman"/>
        </w:rPr>
        <w:t xml:space="preserve"> dokumendi kasutaja isikusamasuse kontrollimisega</w:t>
      </w:r>
      <w:r w:rsidR="53FB4908" w:rsidRPr="70028F5C">
        <w:rPr>
          <w:rFonts w:ascii="Times New Roman" w:eastAsia="Times New Roman" w:hAnsi="Times New Roman" w:cs="Times New Roman"/>
        </w:rPr>
        <w:t xml:space="preserve"> vastavalt </w:t>
      </w:r>
      <w:r w:rsidR="53FB4908" w:rsidRPr="70028F5C">
        <w:rPr>
          <w:rFonts w:ascii="Times New Roman" w:hAnsi="Times New Roman" w:cs="Times New Roman"/>
        </w:rPr>
        <w:t>isikut</w:t>
      </w:r>
      <w:r w:rsidR="53FB4908" w:rsidRPr="70028F5C">
        <w:rPr>
          <w:rFonts w:ascii="Times New Roman" w:eastAsia="Times New Roman" w:hAnsi="Times New Roman" w:cs="Times New Roman"/>
        </w:rPr>
        <w:t xml:space="preserve"> tõendavate dokumentide seaduse § 18</w:t>
      </w:r>
      <w:r w:rsidR="53FB4908" w:rsidRPr="70028F5C">
        <w:rPr>
          <w:rFonts w:ascii="Times New Roman" w:eastAsia="Times New Roman" w:hAnsi="Times New Roman" w:cs="Times New Roman"/>
          <w:vertAlign w:val="superscript"/>
        </w:rPr>
        <w:t>1</w:t>
      </w:r>
      <w:r w:rsidR="53FB4908" w:rsidRPr="70028F5C">
        <w:rPr>
          <w:rFonts w:ascii="Times New Roman" w:eastAsia="Times New Roman" w:hAnsi="Times New Roman" w:cs="Times New Roman"/>
        </w:rPr>
        <w:t xml:space="preserve"> </w:t>
      </w:r>
      <w:commentRangeStart w:id="38"/>
      <w:r w:rsidR="408432ED" w:rsidRPr="70028F5C">
        <w:rPr>
          <w:rFonts w:ascii="Times New Roman" w:hAnsi="Times New Roman" w:cs="Times New Roman"/>
        </w:rPr>
        <w:t>lõikes</w:t>
      </w:r>
      <w:r w:rsidR="555799D4" w:rsidRPr="70028F5C">
        <w:rPr>
          <w:rFonts w:ascii="Times New Roman" w:hAnsi="Times New Roman" w:cs="Times New Roman"/>
        </w:rPr>
        <w:t xml:space="preserve"> 1</w:t>
      </w:r>
      <w:r w:rsidR="555799D4" w:rsidRPr="70028F5C">
        <w:rPr>
          <w:rFonts w:ascii="Times New Roman" w:hAnsi="Times New Roman" w:cs="Times New Roman"/>
          <w:vertAlign w:val="superscript"/>
        </w:rPr>
        <w:t>1</w:t>
      </w:r>
      <w:commentRangeEnd w:id="38"/>
      <w:r w:rsidR="00D70823" w:rsidRPr="70028F5C">
        <w:rPr>
          <w:rStyle w:val="CommentReference"/>
          <w:rFonts w:ascii="Times New Roman" w:hAnsi="Times New Roman" w:cs="Times New Roman"/>
          <w:sz w:val="24"/>
          <w:szCs w:val="24"/>
        </w:rPr>
        <w:commentReference w:id="38"/>
      </w:r>
      <w:r w:rsidR="555799D4" w:rsidRPr="70028F5C">
        <w:rPr>
          <w:rFonts w:ascii="Times New Roman" w:hAnsi="Times New Roman" w:cs="Times New Roman"/>
        </w:rPr>
        <w:t xml:space="preserve"> </w:t>
      </w:r>
      <w:del w:id="39" w:author="Mari Koik - JUSTDIGI" w:date="2025-12-03T11:47:00Z">
        <w:r w:rsidR="00D70823" w:rsidRPr="70028F5C" w:rsidDel="555799D4">
          <w:rPr>
            <w:rFonts w:ascii="Times New Roman" w:hAnsi="Times New Roman" w:cs="Times New Roman"/>
          </w:rPr>
          <w:delText xml:space="preserve">toodud </w:delText>
        </w:r>
      </w:del>
      <w:ins w:id="40" w:author="Mari Koik - JUSTDIGI" w:date="2025-12-03T11:47:00Z">
        <w:r w:rsidR="085757A5" w:rsidRPr="70028F5C">
          <w:rPr>
            <w:rFonts w:ascii="Times New Roman" w:hAnsi="Times New Roman" w:cs="Times New Roman"/>
          </w:rPr>
          <w:t xml:space="preserve">sätestatud </w:t>
        </w:r>
      </w:ins>
      <w:r w:rsidR="555799D4" w:rsidRPr="70028F5C">
        <w:rPr>
          <w:rFonts w:ascii="Times New Roman" w:hAnsi="Times New Roman" w:cs="Times New Roman"/>
        </w:rPr>
        <w:t>nõuetele</w:t>
      </w:r>
      <w:r w:rsidR="408432ED" w:rsidRPr="70028F5C">
        <w:rPr>
          <w:rFonts w:ascii="Times New Roman" w:hAnsi="Times New Roman" w:cs="Times New Roman"/>
        </w:rPr>
        <w:t>.</w:t>
      </w:r>
      <w:r w:rsidR="53FB4908" w:rsidRPr="70028F5C">
        <w:rPr>
          <w:rFonts w:ascii="Times New Roman" w:eastAsia="Times New Roman" w:hAnsi="Times New Roman" w:cs="Times New Roman"/>
        </w:rPr>
        <w:t xml:space="preserve"> </w:t>
      </w:r>
    </w:p>
    <w:p w14:paraId="7FD2F2BF" w14:textId="77777777" w:rsidR="007D55FA" w:rsidRPr="003409B1" w:rsidRDefault="007D55FA" w:rsidP="005737D4">
      <w:pPr>
        <w:jc w:val="both"/>
        <w:rPr>
          <w:rFonts w:ascii="Times New Roman" w:hAnsi="Times New Roman" w:cs="Times New Roman"/>
        </w:rPr>
      </w:pPr>
    </w:p>
    <w:p w14:paraId="349A24C7" w14:textId="4E013FEA" w:rsidR="005737D4" w:rsidRPr="003409B1" w:rsidRDefault="00D14DE5" w:rsidP="005737D4">
      <w:pPr>
        <w:jc w:val="both"/>
        <w:rPr>
          <w:rFonts w:ascii="Times New Roman" w:hAnsi="Times New Roman" w:cs="Times New Roman"/>
          <w:b/>
          <w:bCs/>
        </w:rPr>
      </w:pPr>
      <w:r w:rsidRPr="003409B1">
        <w:rPr>
          <w:rFonts w:ascii="Times New Roman" w:hAnsi="Times New Roman" w:cs="Times New Roman"/>
        </w:rPr>
        <w:t>(3</w:t>
      </w:r>
      <w:r w:rsidRPr="003409B1">
        <w:rPr>
          <w:rFonts w:ascii="Times New Roman" w:hAnsi="Times New Roman" w:cs="Times New Roman"/>
          <w:vertAlign w:val="superscript"/>
        </w:rPr>
        <w:t>3</w:t>
      </w:r>
      <w:r w:rsidR="00305DDF" w:rsidRPr="003409B1">
        <w:rPr>
          <w:rFonts w:ascii="Times New Roman" w:hAnsi="Times New Roman" w:cs="Times New Roman"/>
        </w:rPr>
        <w:t>)</w:t>
      </w:r>
      <w:r w:rsidRPr="003409B1">
        <w:rPr>
          <w:rFonts w:ascii="Times New Roman" w:hAnsi="Times New Roman" w:cs="Times New Roman"/>
        </w:rPr>
        <w:t xml:space="preserve"> </w:t>
      </w:r>
      <w:r w:rsidR="007D55FA" w:rsidRPr="003409B1">
        <w:rPr>
          <w:rFonts w:ascii="Times New Roman" w:hAnsi="Times New Roman" w:cs="Times New Roman"/>
        </w:rPr>
        <w:t>Kui</w:t>
      </w:r>
      <w:r w:rsidR="00CA500D" w:rsidRPr="003409B1">
        <w:rPr>
          <w:rFonts w:ascii="Times New Roman" w:hAnsi="Times New Roman" w:cs="Times New Roman"/>
        </w:rPr>
        <w:t xml:space="preserve"> alkohoolse joogi</w:t>
      </w:r>
      <w:r w:rsidR="007D55FA" w:rsidRPr="003409B1">
        <w:rPr>
          <w:rFonts w:ascii="Times New Roman" w:hAnsi="Times New Roman" w:cs="Times New Roman"/>
        </w:rPr>
        <w:t xml:space="preserve"> valduse omandaja </w:t>
      </w:r>
      <w:r w:rsidR="00ED0A38" w:rsidRPr="003409B1">
        <w:rPr>
          <w:rFonts w:ascii="Times New Roman" w:hAnsi="Times New Roman" w:cs="Times New Roman"/>
        </w:rPr>
        <w:t>täisealis</w:t>
      </w:r>
      <w:r w:rsidR="005A50B9" w:rsidRPr="003409B1">
        <w:rPr>
          <w:rFonts w:ascii="Times New Roman" w:hAnsi="Times New Roman" w:cs="Times New Roman"/>
        </w:rPr>
        <w:t>us</w:t>
      </w:r>
      <w:r w:rsidR="00CA500D" w:rsidRPr="003409B1">
        <w:rPr>
          <w:rFonts w:ascii="Times New Roman" w:hAnsi="Times New Roman" w:cs="Times New Roman"/>
        </w:rPr>
        <w:t>t ei ole</w:t>
      </w:r>
      <w:r w:rsidR="005A50B9" w:rsidRPr="003409B1">
        <w:rPr>
          <w:rFonts w:ascii="Times New Roman" w:hAnsi="Times New Roman" w:cs="Times New Roman"/>
        </w:rPr>
        <w:t xml:space="preserve"> </w:t>
      </w:r>
      <w:r w:rsidR="008A3514" w:rsidRPr="003409B1">
        <w:rPr>
          <w:rFonts w:ascii="Times New Roman" w:hAnsi="Times New Roman" w:cs="Times New Roman"/>
        </w:rPr>
        <w:t xml:space="preserve">tuvastatud </w:t>
      </w:r>
      <w:r w:rsidR="002220B6">
        <w:rPr>
          <w:rFonts w:ascii="Times New Roman" w:hAnsi="Times New Roman" w:cs="Times New Roman"/>
        </w:rPr>
        <w:t xml:space="preserve">käesoleva paragrahvi </w:t>
      </w:r>
      <w:r w:rsidR="008A3514" w:rsidRPr="003409B1">
        <w:rPr>
          <w:rFonts w:ascii="Times New Roman" w:hAnsi="Times New Roman" w:cs="Times New Roman"/>
        </w:rPr>
        <w:t>lõigetes 3</w:t>
      </w:r>
      <w:r w:rsidR="00C53F4E">
        <w:rPr>
          <w:rFonts w:ascii="Times New Roman" w:eastAsia="Times New Roman" w:hAnsi="Times New Roman" w:cs="Times New Roman"/>
        </w:rPr>
        <w:t>–</w:t>
      </w:r>
      <w:r w:rsidRPr="003409B1">
        <w:rPr>
          <w:rFonts w:ascii="Times New Roman" w:hAnsi="Times New Roman" w:cs="Times New Roman"/>
        </w:rPr>
        <w:t>3</w:t>
      </w:r>
      <w:r w:rsidRPr="003409B1">
        <w:rPr>
          <w:rFonts w:ascii="Times New Roman" w:hAnsi="Times New Roman" w:cs="Times New Roman"/>
          <w:vertAlign w:val="superscript"/>
        </w:rPr>
        <w:t>2</w:t>
      </w:r>
      <w:r w:rsidRPr="003409B1">
        <w:rPr>
          <w:rFonts w:ascii="Times New Roman" w:hAnsi="Times New Roman" w:cs="Times New Roman"/>
        </w:rPr>
        <w:t xml:space="preserve"> </w:t>
      </w:r>
      <w:r w:rsidR="002220B6">
        <w:rPr>
          <w:rFonts w:ascii="Times New Roman" w:hAnsi="Times New Roman" w:cs="Times New Roman"/>
        </w:rPr>
        <w:t xml:space="preserve">sätestatud </w:t>
      </w:r>
      <w:r w:rsidRPr="003409B1">
        <w:rPr>
          <w:rFonts w:ascii="Times New Roman" w:hAnsi="Times New Roman" w:cs="Times New Roman"/>
        </w:rPr>
        <w:t>viisil</w:t>
      </w:r>
      <w:r w:rsidR="007D55FA" w:rsidRPr="003409B1">
        <w:rPr>
          <w:rFonts w:ascii="Times New Roman" w:hAnsi="Times New Roman" w:cs="Times New Roman"/>
        </w:rPr>
        <w:t>, ei või senine valdaja anda alkohoolse joogi valdust üle</w:t>
      </w:r>
      <w:r w:rsidR="00305DDF" w:rsidRPr="003409B1">
        <w:rPr>
          <w:rFonts w:ascii="Times New Roman" w:hAnsi="Times New Roman" w:cs="Times New Roman"/>
        </w:rPr>
        <w:t>.“;</w:t>
      </w:r>
    </w:p>
    <w:p w14:paraId="57A29C67" w14:textId="77777777" w:rsidR="0016023E" w:rsidRPr="003409B1" w:rsidRDefault="0016023E" w:rsidP="00904F37">
      <w:pPr>
        <w:jc w:val="both"/>
        <w:rPr>
          <w:rFonts w:ascii="Times New Roman" w:eastAsia="Times New Roman" w:hAnsi="Times New Roman" w:cs="Times New Roman"/>
        </w:rPr>
      </w:pPr>
    </w:p>
    <w:p w14:paraId="6ADD0AAD" w14:textId="43477E0A" w:rsidR="0016023E" w:rsidRPr="003409B1" w:rsidRDefault="00F82C45" w:rsidP="00904F37">
      <w:pPr>
        <w:jc w:val="both"/>
        <w:rPr>
          <w:rFonts w:ascii="Times New Roman" w:eastAsia="Times New Roman" w:hAnsi="Times New Roman" w:cs="Times New Roman"/>
        </w:rPr>
      </w:pPr>
      <w:r w:rsidRPr="003409B1">
        <w:rPr>
          <w:rFonts w:ascii="Times New Roman" w:eastAsia="Times New Roman" w:hAnsi="Times New Roman" w:cs="Times New Roman"/>
          <w:b/>
          <w:bCs/>
        </w:rPr>
        <w:t>1</w:t>
      </w:r>
      <w:r w:rsidR="005C4C07">
        <w:rPr>
          <w:rFonts w:ascii="Times New Roman" w:eastAsia="Times New Roman" w:hAnsi="Times New Roman" w:cs="Times New Roman"/>
          <w:b/>
          <w:bCs/>
        </w:rPr>
        <w:t>3</w:t>
      </w:r>
      <w:r w:rsidR="0016023E" w:rsidRPr="003409B1">
        <w:rPr>
          <w:rFonts w:ascii="Times New Roman" w:eastAsia="Times New Roman" w:hAnsi="Times New Roman" w:cs="Times New Roman"/>
          <w:b/>
          <w:bCs/>
        </w:rPr>
        <w:t>)</w:t>
      </w:r>
      <w:r w:rsidR="0016023E" w:rsidRPr="003409B1">
        <w:rPr>
          <w:rFonts w:ascii="Times New Roman" w:eastAsia="Times New Roman" w:hAnsi="Times New Roman" w:cs="Times New Roman"/>
        </w:rPr>
        <w:t xml:space="preserve"> </w:t>
      </w:r>
      <w:r w:rsidR="00D56E2D" w:rsidRPr="003409B1">
        <w:rPr>
          <w:rFonts w:ascii="Times New Roman" w:eastAsia="Times New Roman" w:hAnsi="Times New Roman" w:cs="Times New Roman"/>
        </w:rPr>
        <w:t>paragrahvi 62 lõikest 1 jäetakse välja sõna „kassaaparaadis“</w:t>
      </w:r>
      <w:r w:rsidR="00D32725">
        <w:rPr>
          <w:rFonts w:ascii="Times New Roman" w:eastAsia="Times New Roman" w:hAnsi="Times New Roman" w:cs="Times New Roman"/>
        </w:rPr>
        <w:t>;</w:t>
      </w:r>
    </w:p>
    <w:p w14:paraId="7BBC5D23" w14:textId="77777777" w:rsidR="00F82C45" w:rsidRPr="003409B1" w:rsidRDefault="00F82C45" w:rsidP="00904F37">
      <w:pPr>
        <w:jc w:val="both"/>
        <w:rPr>
          <w:rFonts w:ascii="Times New Roman" w:eastAsia="Times New Roman" w:hAnsi="Times New Roman" w:cs="Times New Roman"/>
        </w:rPr>
      </w:pPr>
    </w:p>
    <w:p w14:paraId="0EB51276" w14:textId="3CA2E489" w:rsidR="00F82C45" w:rsidRPr="003409B1" w:rsidRDefault="00F82C45" w:rsidP="00904F37">
      <w:pPr>
        <w:jc w:val="both"/>
        <w:rPr>
          <w:rFonts w:ascii="Times New Roman" w:eastAsia="Times New Roman" w:hAnsi="Times New Roman" w:cs="Times New Roman"/>
        </w:rPr>
      </w:pPr>
      <w:r w:rsidRPr="003409B1">
        <w:rPr>
          <w:rFonts w:ascii="Times New Roman" w:eastAsia="Times New Roman" w:hAnsi="Times New Roman" w:cs="Times New Roman"/>
          <w:b/>
          <w:bCs/>
        </w:rPr>
        <w:t>1</w:t>
      </w:r>
      <w:r w:rsidR="005C4C07">
        <w:rPr>
          <w:rFonts w:ascii="Times New Roman" w:eastAsia="Times New Roman" w:hAnsi="Times New Roman" w:cs="Times New Roman"/>
          <w:b/>
          <w:bCs/>
        </w:rPr>
        <w:t>4</w:t>
      </w:r>
      <w:r w:rsidRPr="003409B1">
        <w:rPr>
          <w:rFonts w:ascii="Times New Roman" w:eastAsia="Times New Roman" w:hAnsi="Times New Roman" w:cs="Times New Roman"/>
          <w:b/>
          <w:bCs/>
        </w:rPr>
        <w:t>)</w:t>
      </w:r>
      <w:r w:rsidR="000E0F99" w:rsidRPr="003409B1">
        <w:t xml:space="preserve"> </w:t>
      </w:r>
      <w:r w:rsidR="000E0F99" w:rsidRPr="003409B1">
        <w:rPr>
          <w:rFonts w:ascii="Times New Roman" w:eastAsia="Times New Roman" w:hAnsi="Times New Roman" w:cs="Times New Roman"/>
        </w:rPr>
        <w:t>paragrahvi 6</w:t>
      </w:r>
      <w:r w:rsidR="00D549F9" w:rsidRPr="003409B1">
        <w:rPr>
          <w:rFonts w:ascii="Times New Roman" w:eastAsia="Times New Roman" w:hAnsi="Times New Roman" w:cs="Times New Roman"/>
        </w:rPr>
        <w:t>4</w:t>
      </w:r>
      <w:r w:rsidR="00005FE6" w:rsidRPr="003409B1">
        <w:rPr>
          <w:rFonts w:ascii="Times New Roman" w:eastAsia="Times New Roman" w:hAnsi="Times New Roman" w:cs="Times New Roman"/>
        </w:rPr>
        <w:t xml:space="preserve"> pealkir</w:t>
      </w:r>
      <w:r w:rsidR="00D32725">
        <w:rPr>
          <w:rFonts w:ascii="Times New Roman" w:eastAsia="Times New Roman" w:hAnsi="Times New Roman" w:cs="Times New Roman"/>
        </w:rPr>
        <w:t>i</w:t>
      </w:r>
      <w:r w:rsidR="00005FE6" w:rsidRPr="003409B1">
        <w:rPr>
          <w:rFonts w:ascii="Times New Roman" w:eastAsia="Times New Roman" w:hAnsi="Times New Roman" w:cs="Times New Roman"/>
        </w:rPr>
        <w:t xml:space="preserve"> </w:t>
      </w:r>
      <w:r w:rsidR="00A61E15">
        <w:rPr>
          <w:rFonts w:ascii="Times New Roman" w:eastAsia="Times New Roman" w:hAnsi="Times New Roman" w:cs="Times New Roman"/>
        </w:rPr>
        <w:t>ja</w:t>
      </w:r>
      <w:r w:rsidR="009C5E9B">
        <w:rPr>
          <w:rFonts w:ascii="Times New Roman" w:eastAsia="Times New Roman" w:hAnsi="Times New Roman" w:cs="Times New Roman"/>
        </w:rPr>
        <w:t xml:space="preserve"> lõige 1 </w:t>
      </w:r>
      <w:r w:rsidR="00005FE6" w:rsidRPr="003409B1">
        <w:rPr>
          <w:rFonts w:ascii="Times New Roman" w:eastAsia="Times New Roman" w:hAnsi="Times New Roman" w:cs="Times New Roman"/>
        </w:rPr>
        <w:t xml:space="preserve">muudetakse </w:t>
      </w:r>
      <w:r w:rsidR="00A61E15">
        <w:rPr>
          <w:rFonts w:ascii="Times New Roman" w:eastAsia="Times New Roman" w:hAnsi="Times New Roman" w:cs="Times New Roman"/>
        </w:rPr>
        <w:t>ning</w:t>
      </w:r>
      <w:r w:rsidR="00005FE6" w:rsidRPr="003409B1">
        <w:rPr>
          <w:rFonts w:ascii="Times New Roman" w:eastAsia="Times New Roman" w:hAnsi="Times New Roman" w:cs="Times New Roman"/>
        </w:rPr>
        <w:t xml:space="preserve"> sõnastatakse järgmiselt:</w:t>
      </w:r>
    </w:p>
    <w:p w14:paraId="43C51C97" w14:textId="77777777" w:rsidR="00CE23F1" w:rsidRPr="003409B1" w:rsidRDefault="00CE23F1" w:rsidP="00904F37">
      <w:pPr>
        <w:jc w:val="both"/>
        <w:rPr>
          <w:rFonts w:ascii="Times New Roman" w:eastAsia="Times New Roman" w:hAnsi="Times New Roman" w:cs="Times New Roman"/>
        </w:rPr>
      </w:pPr>
    </w:p>
    <w:p w14:paraId="12658119" w14:textId="593159D3" w:rsidR="00CE23F1" w:rsidRPr="003B0E8D" w:rsidRDefault="00D32725" w:rsidP="00CE23F1">
      <w:pPr>
        <w:jc w:val="both"/>
        <w:rPr>
          <w:rFonts w:ascii="Times New Roman" w:hAnsi="Times New Roman" w:cs="Times New Roman"/>
        </w:rPr>
      </w:pPr>
      <w:r>
        <w:rPr>
          <w:rFonts w:ascii="Times New Roman" w:hAnsi="Times New Roman" w:cs="Times New Roman"/>
        </w:rPr>
        <w:t>„</w:t>
      </w:r>
      <w:r w:rsidR="00CE23F1" w:rsidRPr="003409B1">
        <w:rPr>
          <w:rFonts w:ascii="Times New Roman" w:hAnsi="Times New Roman" w:cs="Times New Roman"/>
          <w:b/>
          <w:bCs/>
        </w:rPr>
        <w:t>§ 64. Alkoholi hoidmi</w:t>
      </w:r>
      <w:r w:rsidR="00656370" w:rsidRPr="003409B1">
        <w:rPr>
          <w:rFonts w:ascii="Times New Roman" w:hAnsi="Times New Roman" w:cs="Times New Roman"/>
          <w:b/>
          <w:bCs/>
        </w:rPr>
        <w:t>s</w:t>
      </w:r>
      <w:r w:rsidR="00CE23F1" w:rsidRPr="003409B1">
        <w:rPr>
          <w:rFonts w:ascii="Times New Roman" w:hAnsi="Times New Roman" w:cs="Times New Roman"/>
          <w:b/>
          <w:bCs/>
        </w:rPr>
        <w:t>e või ladustami</w:t>
      </w:r>
      <w:r w:rsidR="00656370" w:rsidRPr="003409B1">
        <w:rPr>
          <w:rFonts w:ascii="Times New Roman" w:hAnsi="Times New Roman" w:cs="Times New Roman"/>
          <w:b/>
          <w:bCs/>
        </w:rPr>
        <w:t>s</w:t>
      </w:r>
      <w:r w:rsidR="00CE23F1" w:rsidRPr="003409B1">
        <w:rPr>
          <w:rFonts w:ascii="Times New Roman" w:hAnsi="Times New Roman" w:cs="Times New Roman"/>
          <w:b/>
          <w:bCs/>
        </w:rPr>
        <w:t xml:space="preserve">e </w:t>
      </w:r>
      <w:r w:rsidR="00005FE6" w:rsidRPr="003409B1">
        <w:rPr>
          <w:rFonts w:ascii="Times New Roman" w:hAnsi="Times New Roman" w:cs="Times New Roman"/>
          <w:b/>
          <w:bCs/>
        </w:rPr>
        <w:t>piirangute rikkumine</w:t>
      </w:r>
    </w:p>
    <w:p w14:paraId="373882FD" w14:textId="724BBB86" w:rsidR="000F4654" w:rsidRPr="003409B1" w:rsidRDefault="000F4654" w:rsidP="00CE23F1">
      <w:pPr>
        <w:jc w:val="both"/>
        <w:rPr>
          <w:rFonts w:ascii="Times New Roman" w:hAnsi="Times New Roman" w:cs="Times New Roman"/>
        </w:rPr>
      </w:pPr>
    </w:p>
    <w:p w14:paraId="3D09A64A" w14:textId="4864A502" w:rsidR="009C5E9B" w:rsidRDefault="00CE23F1" w:rsidP="00904F37">
      <w:pPr>
        <w:jc w:val="both"/>
        <w:rPr>
          <w:rFonts w:ascii="Times New Roman" w:hAnsi="Times New Roman" w:cs="Times New Roman"/>
        </w:rPr>
      </w:pPr>
      <w:r w:rsidRPr="003409B1">
        <w:rPr>
          <w:rFonts w:ascii="Times New Roman" w:hAnsi="Times New Roman" w:cs="Times New Roman"/>
        </w:rPr>
        <w:t xml:space="preserve">(1) Alkoholi hoidmise või ladustamise </w:t>
      </w:r>
      <w:r w:rsidR="00FF5FDF" w:rsidRPr="003409B1">
        <w:rPr>
          <w:rFonts w:ascii="Times New Roman" w:hAnsi="Times New Roman" w:cs="Times New Roman"/>
        </w:rPr>
        <w:t>piirangute</w:t>
      </w:r>
      <w:r w:rsidRPr="003409B1">
        <w:rPr>
          <w:rFonts w:ascii="Times New Roman" w:hAnsi="Times New Roman" w:cs="Times New Roman"/>
        </w:rPr>
        <w:t xml:space="preserve"> rikkumi</w:t>
      </w:r>
      <w:r w:rsidR="00656370" w:rsidRPr="003409B1">
        <w:rPr>
          <w:rFonts w:ascii="Times New Roman" w:hAnsi="Times New Roman" w:cs="Times New Roman"/>
        </w:rPr>
        <w:t>se eest</w:t>
      </w:r>
      <w:r w:rsidR="000F4654" w:rsidRPr="003409B1">
        <w:rPr>
          <w:rFonts w:ascii="Times New Roman" w:hAnsi="Times New Roman" w:cs="Times New Roman"/>
        </w:rPr>
        <w:t xml:space="preserve"> –</w:t>
      </w:r>
    </w:p>
    <w:p w14:paraId="642C3414" w14:textId="541DEA7D" w:rsidR="00CB7D0F" w:rsidRPr="003409B1" w:rsidRDefault="009C5E9B" w:rsidP="00904F37">
      <w:pPr>
        <w:jc w:val="both"/>
        <w:rPr>
          <w:rFonts w:ascii="Times New Roman" w:hAnsi="Times New Roman" w:cs="Times New Roman"/>
        </w:rPr>
      </w:pPr>
      <w:r w:rsidRPr="009C5E9B">
        <w:rPr>
          <w:rFonts w:ascii="Times New Roman" w:hAnsi="Times New Roman" w:cs="Times New Roman"/>
        </w:rPr>
        <w:t>karistatakse rahatrahviga kuni 200 trahviühikut.</w:t>
      </w:r>
      <w:r w:rsidR="002021D6" w:rsidRPr="003409B1">
        <w:rPr>
          <w:rFonts w:ascii="Times New Roman" w:hAnsi="Times New Roman" w:cs="Times New Roman"/>
        </w:rPr>
        <w:t>“;</w:t>
      </w:r>
    </w:p>
    <w:p w14:paraId="232240D6" w14:textId="77777777" w:rsidR="004B7B11" w:rsidRPr="003409B1" w:rsidRDefault="004B7B11" w:rsidP="00904F37">
      <w:pPr>
        <w:jc w:val="both"/>
        <w:rPr>
          <w:rFonts w:ascii="Times New Roman" w:hAnsi="Times New Roman" w:cs="Times New Roman"/>
        </w:rPr>
      </w:pPr>
    </w:p>
    <w:p w14:paraId="3FAC7C27" w14:textId="145BC94E" w:rsidR="004B7B11" w:rsidRPr="003409B1" w:rsidRDefault="004B7B11" w:rsidP="00904F37">
      <w:pPr>
        <w:jc w:val="both"/>
        <w:rPr>
          <w:rFonts w:ascii="Times New Roman" w:hAnsi="Times New Roman" w:cs="Times New Roman"/>
        </w:rPr>
      </w:pPr>
      <w:r w:rsidRPr="003409B1">
        <w:rPr>
          <w:rFonts w:ascii="Times New Roman" w:hAnsi="Times New Roman" w:cs="Times New Roman"/>
          <w:b/>
          <w:bCs/>
        </w:rPr>
        <w:t>1</w:t>
      </w:r>
      <w:r w:rsidR="00D36865">
        <w:rPr>
          <w:rFonts w:ascii="Times New Roman" w:hAnsi="Times New Roman" w:cs="Times New Roman"/>
          <w:b/>
          <w:bCs/>
        </w:rPr>
        <w:t>5</w:t>
      </w:r>
      <w:r w:rsidRPr="003409B1">
        <w:rPr>
          <w:rFonts w:ascii="Times New Roman" w:hAnsi="Times New Roman" w:cs="Times New Roman"/>
          <w:b/>
          <w:bCs/>
        </w:rPr>
        <w:t>)</w:t>
      </w:r>
      <w:r w:rsidRPr="003409B1">
        <w:rPr>
          <w:rFonts w:ascii="Times New Roman" w:hAnsi="Times New Roman" w:cs="Times New Roman"/>
        </w:rPr>
        <w:t xml:space="preserve"> </w:t>
      </w:r>
      <w:r w:rsidR="00014B4F" w:rsidRPr="003409B1">
        <w:rPr>
          <w:rFonts w:ascii="Times New Roman" w:hAnsi="Times New Roman" w:cs="Times New Roman"/>
        </w:rPr>
        <w:t xml:space="preserve">paragrahvi </w:t>
      </w:r>
      <w:r w:rsidR="006E64B2" w:rsidRPr="003409B1">
        <w:rPr>
          <w:rFonts w:ascii="Times New Roman" w:hAnsi="Times New Roman" w:cs="Times New Roman"/>
        </w:rPr>
        <w:t xml:space="preserve">76 </w:t>
      </w:r>
      <w:r w:rsidR="008A5565">
        <w:rPr>
          <w:rFonts w:ascii="Times New Roman" w:hAnsi="Times New Roman" w:cs="Times New Roman"/>
        </w:rPr>
        <w:t>täiendatakse</w:t>
      </w:r>
      <w:r w:rsidR="008A5565" w:rsidRPr="003409B1">
        <w:rPr>
          <w:rFonts w:ascii="Times New Roman" w:hAnsi="Times New Roman" w:cs="Times New Roman"/>
        </w:rPr>
        <w:t xml:space="preserve"> </w:t>
      </w:r>
      <w:r w:rsidR="006E64B2" w:rsidRPr="003409B1">
        <w:rPr>
          <w:rFonts w:ascii="Times New Roman" w:hAnsi="Times New Roman" w:cs="Times New Roman"/>
        </w:rPr>
        <w:t>lõi</w:t>
      </w:r>
      <w:r w:rsidR="008A5565">
        <w:rPr>
          <w:rFonts w:ascii="Times New Roman" w:hAnsi="Times New Roman" w:cs="Times New Roman"/>
        </w:rPr>
        <w:t>kega</w:t>
      </w:r>
      <w:r w:rsidR="006E64B2" w:rsidRPr="003409B1">
        <w:rPr>
          <w:rFonts w:ascii="Times New Roman" w:hAnsi="Times New Roman" w:cs="Times New Roman"/>
        </w:rPr>
        <w:t xml:space="preserve"> </w:t>
      </w:r>
      <w:r w:rsidR="00136D34" w:rsidRPr="003409B1">
        <w:rPr>
          <w:rFonts w:ascii="Times New Roman" w:hAnsi="Times New Roman" w:cs="Times New Roman"/>
        </w:rPr>
        <w:t>9 järgmise</w:t>
      </w:r>
      <w:r w:rsidR="008A5565">
        <w:rPr>
          <w:rFonts w:ascii="Times New Roman" w:hAnsi="Times New Roman" w:cs="Times New Roman"/>
        </w:rPr>
        <w:t>s sõnas</w:t>
      </w:r>
      <w:r w:rsidR="00136D34" w:rsidRPr="003409B1">
        <w:rPr>
          <w:rFonts w:ascii="Times New Roman" w:hAnsi="Times New Roman" w:cs="Times New Roman"/>
        </w:rPr>
        <w:t>t</w:t>
      </w:r>
      <w:r w:rsidR="008A5565">
        <w:rPr>
          <w:rFonts w:ascii="Times New Roman" w:hAnsi="Times New Roman" w:cs="Times New Roman"/>
        </w:rPr>
        <w:t>uses</w:t>
      </w:r>
      <w:r w:rsidR="00136D34" w:rsidRPr="003409B1">
        <w:rPr>
          <w:rFonts w:ascii="Times New Roman" w:hAnsi="Times New Roman" w:cs="Times New Roman"/>
        </w:rPr>
        <w:t>:</w:t>
      </w:r>
    </w:p>
    <w:p w14:paraId="701755C2" w14:textId="77777777" w:rsidR="00B95937" w:rsidRPr="003409B1" w:rsidRDefault="00B95937" w:rsidP="00904F37">
      <w:pPr>
        <w:jc w:val="both"/>
        <w:rPr>
          <w:rFonts w:ascii="Times New Roman" w:hAnsi="Times New Roman" w:cs="Times New Roman"/>
        </w:rPr>
      </w:pPr>
    </w:p>
    <w:p w14:paraId="1A42817A" w14:textId="186F9C16" w:rsidR="006708AA" w:rsidRPr="003409B1" w:rsidRDefault="12D4C19A" w:rsidP="00904F37">
      <w:pPr>
        <w:jc w:val="both"/>
        <w:rPr>
          <w:rFonts w:ascii="Times New Roman" w:hAnsi="Times New Roman" w:cs="Times New Roman"/>
        </w:rPr>
      </w:pPr>
      <w:r w:rsidRPr="5DB837CF">
        <w:rPr>
          <w:rFonts w:ascii="Times New Roman" w:hAnsi="Times New Roman" w:cs="Times New Roman"/>
        </w:rPr>
        <w:t xml:space="preserve">„(9) </w:t>
      </w:r>
      <w:r w:rsidR="0F9E4702" w:rsidRPr="5DB837CF">
        <w:rPr>
          <w:rFonts w:ascii="Times New Roman" w:hAnsi="Times New Roman" w:cs="Times New Roman"/>
        </w:rPr>
        <w:t xml:space="preserve">Enne käesoleva </w:t>
      </w:r>
      <w:commentRangeStart w:id="41"/>
      <w:r w:rsidR="0F9E4702" w:rsidRPr="5DB837CF">
        <w:rPr>
          <w:rFonts w:ascii="Times New Roman" w:hAnsi="Times New Roman" w:cs="Times New Roman"/>
        </w:rPr>
        <w:t>sätte</w:t>
      </w:r>
      <w:commentRangeEnd w:id="41"/>
      <w:r w:rsidR="008A5565" w:rsidRPr="5DB837CF">
        <w:rPr>
          <w:rStyle w:val="CommentReference"/>
          <w:rFonts w:ascii="Times New Roman" w:hAnsi="Times New Roman" w:cs="Times New Roman"/>
          <w:sz w:val="24"/>
          <w:szCs w:val="24"/>
        </w:rPr>
        <w:commentReference w:id="41"/>
      </w:r>
      <w:r w:rsidR="0F9E4702" w:rsidRPr="5DB837CF">
        <w:rPr>
          <w:rFonts w:ascii="Times New Roman" w:hAnsi="Times New Roman" w:cs="Times New Roman"/>
        </w:rPr>
        <w:t xml:space="preserve"> jõustumist</w:t>
      </w:r>
      <w:commentRangeStart w:id="42"/>
      <w:commentRangeStart w:id="43"/>
      <w:r w:rsidR="0F9E4702" w:rsidRPr="5DB837CF">
        <w:rPr>
          <w:rFonts w:ascii="Times New Roman" w:hAnsi="Times New Roman" w:cs="Times New Roman"/>
        </w:rPr>
        <w:t xml:space="preserve"> </w:t>
      </w:r>
      <w:r w:rsidR="6B73D889" w:rsidRPr="5DB837CF">
        <w:rPr>
          <w:rFonts w:ascii="Times New Roman" w:hAnsi="Times New Roman" w:cs="Times New Roman"/>
        </w:rPr>
        <w:t>e-kaubanduses tegutsev</w:t>
      </w:r>
      <w:r w:rsidR="27DE1410" w:rsidRPr="5DB837CF">
        <w:rPr>
          <w:rFonts w:ascii="Times New Roman" w:hAnsi="Times New Roman" w:cs="Times New Roman"/>
        </w:rPr>
        <w:t>ale</w:t>
      </w:r>
      <w:r w:rsidR="6B73D889" w:rsidRPr="5DB837CF">
        <w:rPr>
          <w:rFonts w:ascii="Times New Roman" w:hAnsi="Times New Roman" w:cs="Times New Roman"/>
        </w:rPr>
        <w:t xml:space="preserve"> a</w:t>
      </w:r>
      <w:r w:rsidR="3978684C" w:rsidRPr="5DB837CF">
        <w:rPr>
          <w:rFonts w:ascii="Times New Roman" w:hAnsi="Times New Roman" w:cs="Times New Roman"/>
        </w:rPr>
        <w:t>lkohoolse joo</w:t>
      </w:r>
      <w:r w:rsidR="71D95BD9" w:rsidRPr="5DB837CF">
        <w:rPr>
          <w:rFonts w:ascii="Times New Roman" w:hAnsi="Times New Roman" w:cs="Times New Roman"/>
        </w:rPr>
        <w:t>gi</w:t>
      </w:r>
      <w:r w:rsidR="3978684C" w:rsidRPr="5DB837CF">
        <w:rPr>
          <w:rFonts w:ascii="Times New Roman" w:hAnsi="Times New Roman" w:cs="Times New Roman"/>
        </w:rPr>
        <w:t xml:space="preserve"> </w:t>
      </w:r>
      <w:r w:rsidR="38FAC9D4" w:rsidRPr="5DB837CF">
        <w:rPr>
          <w:rFonts w:ascii="Times New Roman" w:hAnsi="Times New Roman" w:cs="Times New Roman"/>
        </w:rPr>
        <w:t>jaemüüja</w:t>
      </w:r>
      <w:r w:rsidR="27DE1410" w:rsidRPr="5DB837CF">
        <w:rPr>
          <w:rFonts w:ascii="Times New Roman" w:hAnsi="Times New Roman" w:cs="Times New Roman"/>
        </w:rPr>
        <w:t>le</w:t>
      </w:r>
      <w:commentRangeEnd w:id="42"/>
      <w:r w:rsidR="008A5565" w:rsidRPr="5DB837CF">
        <w:rPr>
          <w:rStyle w:val="CommentReference"/>
          <w:rFonts w:ascii="Times New Roman" w:hAnsi="Times New Roman" w:cs="Times New Roman"/>
          <w:sz w:val="24"/>
          <w:szCs w:val="24"/>
        </w:rPr>
        <w:commentReference w:id="42"/>
      </w:r>
      <w:commentRangeEnd w:id="43"/>
      <w:r w:rsidR="008A5565" w:rsidRPr="5DB837CF">
        <w:rPr>
          <w:rStyle w:val="CommentReference"/>
          <w:rFonts w:ascii="Times New Roman" w:hAnsi="Times New Roman" w:cs="Times New Roman"/>
          <w:sz w:val="24"/>
          <w:szCs w:val="24"/>
        </w:rPr>
        <w:commentReference w:id="43"/>
      </w:r>
      <w:r w:rsidR="2B82F8D1" w:rsidRPr="5DB837CF">
        <w:rPr>
          <w:rFonts w:ascii="Times New Roman" w:hAnsi="Times New Roman" w:cs="Times New Roman"/>
        </w:rPr>
        <w:t xml:space="preserve"> </w:t>
      </w:r>
      <w:r w:rsidR="27DE1410" w:rsidRPr="5DB837CF">
        <w:rPr>
          <w:rFonts w:ascii="Times New Roman" w:hAnsi="Times New Roman" w:cs="Times New Roman"/>
        </w:rPr>
        <w:t>kohaldatakse</w:t>
      </w:r>
      <w:r w:rsidR="521FFA87" w:rsidRPr="5DB837CF">
        <w:rPr>
          <w:rFonts w:ascii="Times New Roman" w:hAnsi="Times New Roman" w:cs="Times New Roman"/>
        </w:rPr>
        <w:t xml:space="preserve"> </w:t>
      </w:r>
      <w:r w:rsidR="2B82F8D1" w:rsidRPr="5DB837CF">
        <w:rPr>
          <w:rFonts w:ascii="Times New Roman" w:hAnsi="Times New Roman" w:cs="Times New Roman"/>
        </w:rPr>
        <w:t xml:space="preserve">käesoleva seaduse </w:t>
      </w:r>
      <w:r w:rsidR="521FFA87" w:rsidRPr="5DB837CF">
        <w:rPr>
          <w:rFonts w:ascii="Times New Roman" w:hAnsi="Times New Roman" w:cs="Times New Roman"/>
        </w:rPr>
        <w:t>§ 47 lõi</w:t>
      </w:r>
      <w:r w:rsidR="5E52751E" w:rsidRPr="5DB837CF">
        <w:rPr>
          <w:rFonts w:ascii="Times New Roman" w:hAnsi="Times New Roman" w:cs="Times New Roman"/>
        </w:rPr>
        <w:t>get</w:t>
      </w:r>
      <w:r w:rsidR="521FFA87" w:rsidRPr="5DB837CF">
        <w:rPr>
          <w:rFonts w:ascii="Times New Roman" w:hAnsi="Times New Roman" w:cs="Times New Roman"/>
        </w:rPr>
        <w:t xml:space="preserve"> 3</w:t>
      </w:r>
      <w:r w:rsidR="521FFA87" w:rsidRPr="5DB837CF">
        <w:rPr>
          <w:rFonts w:ascii="Times New Roman" w:hAnsi="Times New Roman" w:cs="Times New Roman"/>
          <w:vertAlign w:val="superscript"/>
        </w:rPr>
        <w:t>1</w:t>
      </w:r>
      <w:r w:rsidR="27DE1410" w:rsidRPr="5DB837CF">
        <w:rPr>
          <w:rFonts w:ascii="Times New Roman" w:eastAsia="Times New Roman" w:hAnsi="Times New Roman" w:cs="Times New Roman"/>
        </w:rPr>
        <w:t xml:space="preserve"> </w:t>
      </w:r>
      <w:del w:id="44" w:author="Mari Koik - JUSTDIGI" w:date="2025-12-03T12:47:00Z">
        <w:r w:rsidR="008A5565" w:rsidRPr="5DB837CF" w:rsidDel="12D4C19A">
          <w:rPr>
            <w:rFonts w:ascii="Times New Roman" w:hAnsi="Times New Roman" w:cs="Times New Roman"/>
          </w:rPr>
          <w:delText xml:space="preserve"> </w:delText>
        </w:r>
      </w:del>
      <w:r w:rsidR="521FFA87" w:rsidRPr="5DB837CF">
        <w:rPr>
          <w:rFonts w:ascii="Times New Roman" w:hAnsi="Times New Roman" w:cs="Times New Roman"/>
        </w:rPr>
        <w:t xml:space="preserve">alates </w:t>
      </w:r>
      <w:del w:id="45" w:author="Mari Koik - JUSTDIGI" w:date="2025-12-03T11:49:00Z">
        <w:r w:rsidR="008A5565" w:rsidRPr="5DB837CF" w:rsidDel="12D4C19A">
          <w:rPr>
            <w:rFonts w:ascii="Times New Roman" w:hAnsi="Times New Roman" w:cs="Times New Roman"/>
          </w:rPr>
          <w:delText xml:space="preserve">1. jaanuarist </w:delText>
        </w:r>
      </w:del>
      <w:r w:rsidR="521FFA87" w:rsidRPr="5DB837CF">
        <w:rPr>
          <w:rFonts w:ascii="Times New Roman" w:hAnsi="Times New Roman" w:cs="Times New Roman"/>
        </w:rPr>
        <w:t>2027.</w:t>
      </w:r>
      <w:r w:rsidR="2B82F8D1" w:rsidRPr="5DB837CF">
        <w:rPr>
          <w:rFonts w:ascii="Times New Roman" w:hAnsi="Times New Roman" w:cs="Times New Roman"/>
        </w:rPr>
        <w:t xml:space="preserve"> a</w:t>
      </w:r>
      <w:ins w:id="46" w:author="Mari Koik - JUSTDIGI" w:date="2025-12-03T11:49:00Z">
        <w:r w:rsidR="344C0731" w:rsidRPr="5DB837CF">
          <w:rPr>
            <w:rFonts w:ascii="Times New Roman" w:hAnsi="Times New Roman" w:cs="Times New Roman"/>
          </w:rPr>
          <w:t>asta 1. jaanuarist</w:t>
        </w:r>
      </w:ins>
      <w:r w:rsidR="2B82F8D1" w:rsidRPr="5DB837CF">
        <w:rPr>
          <w:rFonts w:ascii="Times New Roman" w:hAnsi="Times New Roman" w:cs="Times New Roman"/>
        </w:rPr>
        <w:t>.</w:t>
      </w:r>
      <w:r w:rsidRPr="5DB837CF">
        <w:rPr>
          <w:rFonts w:ascii="Times New Roman" w:hAnsi="Times New Roman" w:cs="Times New Roman"/>
        </w:rPr>
        <w:t>“.</w:t>
      </w:r>
      <w:r w:rsidR="76A5C7B7" w:rsidRPr="5DB837CF">
        <w:rPr>
          <w:rFonts w:ascii="Times New Roman" w:hAnsi="Times New Roman" w:cs="Times New Roman"/>
        </w:rPr>
        <w:t xml:space="preserve"> </w:t>
      </w:r>
    </w:p>
    <w:p w14:paraId="029FA42A" w14:textId="77777777" w:rsidR="000E5900" w:rsidRPr="003409B1" w:rsidRDefault="000E5900" w:rsidP="00904F37">
      <w:pPr>
        <w:jc w:val="both"/>
        <w:rPr>
          <w:rFonts w:ascii="Times New Roman" w:hAnsi="Times New Roman" w:cs="Times New Roman"/>
        </w:rPr>
      </w:pPr>
    </w:p>
    <w:p w14:paraId="3B55F4BE" w14:textId="64606B63" w:rsidR="001B431D" w:rsidRPr="003409B1" w:rsidRDefault="001B431D" w:rsidP="001B431D">
      <w:pPr>
        <w:jc w:val="both"/>
        <w:rPr>
          <w:rFonts w:ascii="Times New Roman" w:eastAsia="Aptos" w:hAnsi="Times New Roman" w:cs="Times New Roman"/>
          <w:b/>
          <w:bCs/>
        </w:rPr>
      </w:pPr>
      <w:r w:rsidRPr="003409B1">
        <w:rPr>
          <w:rFonts w:ascii="Times New Roman" w:eastAsia="Aptos" w:hAnsi="Times New Roman" w:cs="Times New Roman"/>
          <w:b/>
          <w:bCs/>
        </w:rPr>
        <w:t xml:space="preserve">§ </w:t>
      </w:r>
      <w:r w:rsidR="002A7CBD" w:rsidRPr="003409B1">
        <w:rPr>
          <w:rFonts w:ascii="Times New Roman" w:eastAsia="Aptos" w:hAnsi="Times New Roman" w:cs="Times New Roman"/>
          <w:b/>
          <w:bCs/>
        </w:rPr>
        <w:t>2</w:t>
      </w:r>
      <w:r w:rsidRPr="003409B1">
        <w:rPr>
          <w:rFonts w:ascii="Times New Roman" w:eastAsia="Aptos" w:hAnsi="Times New Roman" w:cs="Times New Roman"/>
          <w:b/>
          <w:bCs/>
        </w:rPr>
        <w:t>. Elektroonilise side seaduse muutmine</w:t>
      </w:r>
    </w:p>
    <w:p w14:paraId="6B9AF703" w14:textId="77777777" w:rsidR="001B431D" w:rsidRPr="003409B1" w:rsidRDefault="001B431D" w:rsidP="001B431D">
      <w:pPr>
        <w:jc w:val="both"/>
        <w:rPr>
          <w:rFonts w:ascii="Times New Roman" w:eastAsia="Aptos" w:hAnsi="Times New Roman" w:cs="Times New Roman"/>
        </w:rPr>
      </w:pPr>
    </w:p>
    <w:p w14:paraId="2AD8293D" w14:textId="77777777" w:rsidR="001B431D" w:rsidRPr="003409B1" w:rsidRDefault="001B431D" w:rsidP="001B431D">
      <w:pPr>
        <w:jc w:val="both"/>
        <w:rPr>
          <w:rFonts w:ascii="Times New Roman" w:eastAsia="Aptos" w:hAnsi="Times New Roman" w:cs="Times New Roman"/>
        </w:rPr>
      </w:pPr>
      <w:r w:rsidRPr="003409B1">
        <w:rPr>
          <w:rFonts w:ascii="Times New Roman" w:eastAsia="Aptos" w:hAnsi="Times New Roman" w:cs="Times New Roman"/>
        </w:rPr>
        <w:t xml:space="preserve">Elektroonilise side seaduses tehakse järgmised muudatused: </w:t>
      </w:r>
    </w:p>
    <w:p w14:paraId="41B2CBFF" w14:textId="77777777" w:rsidR="001B431D" w:rsidRPr="003409B1" w:rsidRDefault="001B431D" w:rsidP="001B431D">
      <w:pPr>
        <w:jc w:val="both"/>
        <w:rPr>
          <w:rFonts w:ascii="Times New Roman" w:eastAsia="Aptos" w:hAnsi="Times New Roman" w:cs="Times New Roman"/>
        </w:rPr>
      </w:pPr>
    </w:p>
    <w:p w14:paraId="0348D061" w14:textId="77777777" w:rsidR="001B431D" w:rsidRPr="003409B1" w:rsidRDefault="001B431D" w:rsidP="001B431D">
      <w:pPr>
        <w:jc w:val="both"/>
        <w:rPr>
          <w:rFonts w:ascii="Times New Roman" w:eastAsia="Aptos" w:hAnsi="Times New Roman" w:cs="Times New Roman"/>
        </w:rPr>
      </w:pPr>
      <w:r w:rsidRPr="003409B1">
        <w:rPr>
          <w:rFonts w:ascii="Times New Roman" w:eastAsia="Aptos" w:hAnsi="Times New Roman" w:cs="Times New Roman"/>
          <w:b/>
          <w:bCs/>
        </w:rPr>
        <w:t>1)</w:t>
      </w:r>
      <w:r w:rsidRPr="003409B1">
        <w:rPr>
          <w:rFonts w:ascii="Times New Roman" w:eastAsia="Aptos" w:hAnsi="Times New Roman" w:cs="Times New Roman"/>
        </w:rPr>
        <w:t xml:space="preserve"> paragrahvi 11 lõikes 3 asendatakse tekstiosa „6 ja 7“ tekstiosaga „6–7</w:t>
      </w:r>
      <w:r w:rsidRPr="003409B1">
        <w:rPr>
          <w:rFonts w:ascii="Times New Roman" w:eastAsia="Aptos" w:hAnsi="Times New Roman" w:cs="Times New Roman"/>
          <w:vertAlign w:val="superscript"/>
        </w:rPr>
        <w:t>1</w:t>
      </w:r>
      <w:r w:rsidRPr="003409B1">
        <w:rPr>
          <w:rFonts w:ascii="Times New Roman" w:eastAsia="Aptos" w:hAnsi="Times New Roman" w:cs="Times New Roman"/>
        </w:rPr>
        <w:t>“;</w:t>
      </w:r>
    </w:p>
    <w:p w14:paraId="1B6ECB71" w14:textId="77777777" w:rsidR="001B431D" w:rsidRPr="003409B1" w:rsidRDefault="001B431D" w:rsidP="001B431D">
      <w:pPr>
        <w:jc w:val="both"/>
        <w:rPr>
          <w:rFonts w:ascii="Times New Roman" w:eastAsia="Aptos" w:hAnsi="Times New Roman" w:cs="Times New Roman"/>
        </w:rPr>
      </w:pPr>
    </w:p>
    <w:p w14:paraId="047F7C5B" w14:textId="77777777" w:rsidR="001B431D" w:rsidRPr="003409B1" w:rsidRDefault="001B431D" w:rsidP="001B431D">
      <w:pPr>
        <w:jc w:val="both"/>
        <w:rPr>
          <w:rFonts w:ascii="Times New Roman" w:eastAsia="Aptos" w:hAnsi="Times New Roman" w:cs="Times New Roman"/>
        </w:rPr>
      </w:pPr>
      <w:r w:rsidRPr="003409B1">
        <w:rPr>
          <w:rFonts w:ascii="Times New Roman" w:eastAsia="Aptos" w:hAnsi="Times New Roman" w:cs="Times New Roman"/>
          <w:b/>
          <w:bCs/>
        </w:rPr>
        <w:t>2)</w:t>
      </w:r>
      <w:r w:rsidRPr="003409B1">
        <w:rPr>
          <w:rFonts w:ascii="Times New Roman" w:eastAsia="Aptos" w:hAnsi="Times New Roman" w:cs="Times New Roman"/>
        </w:rPr>
        <w:t xml:space="preserve"> paragrahvi 11 lõike 7 esimeses lauses asendatakse sõna „viis“ sõnaga „kümme“;</w:t>
      </w:r>
    </w:p>
    <w:p w14:paraId="29D2726C" w14:textId="77777777" w:rsidR="001B431D" w:rsidRPr="003409B1" w:rsidRDefault="001B431D" w:rsidP="001B431D">
      <w:pPr>
        <w:jc w:val="both"/>
        <w:rPr>
          <w:rFonts w:ascii="Times New Roman" w:eastAsia="Aptos" w:hAnsi="Times New Roman" w:cs="Times New Roman"/>
        </w:rPr>
      </w:pPr>
    </w:p>
    <w:p w14:paraId="097C5807" w14:textId="77777777" w:rsidR="001B431D" w:rsidRPr="003409B1" w:rsidRDefault="001B431D" w:rsidP="001B431D">
      <w:pPr>
        <w:jc w:val="both"/>
        <w:rPr>
          <w:rFonts w:ascii="Times New Roman" w:eastAsia="Aptos" w:hAnsi="Times New Roman" w:cs="Times New Roman"/>
        </w:rPr>
      </w:pPr>
      <w:r w:rsidRPr="003409B1">
        <w:rPr>
          <w:rFonts w:ascii="Times New Roman" w:eastAsia="Aptos" w:hAnsi="Times New Roman" w:cs="Times New Roman"/>
          <w:b/>
          <w:bCs/>
        </w:rPr>
        <w:t>3)</w:t>
      </w:r>
      <w:r w:rsidRPr="003409B1">
        <w:rPr>
          <w:rFonts w:ascii="Times New Roman" w:eastAsia="Aptos" w:hAnsi="Times New Roman" w:cs="Times New Roman"/>
        </w:rPr>
        <w:t xml:space="preserve"> paragrahvi 11 täiendatakse lõikega 7</w:t>
      </w:r>
      <w:r w:rsidRPr="003409B1">
        <w:rPr>
          <w:rFonts w:ascii="Times New Roman" w:eastAsia="Aptos" w:hAnsi="Times New Roman" w:cs="Times New Roman"/>
          <w:vertAlign w:val="superscript"/>
        </w:rPr>
        <w:t>1</w:t>
      </w:r>
      <w:r w:rsidRPr="003409B1">
        <w:rPr>
          <w:rFonts w:ascii="Times New Roman" w:eastAsia="Aptos" w:hAnsi="Times New Roman" w:cs="Times New Roman"/>
        </w:rPr>
        <w:t xml:space="preserve"> järgmises sõnastuses: </w:t>
      </w:r>
    </w:p>
    <w:p w14:paraId="0249C044" w14:textId="77777777" w:rsidR="001B431D" w:rsidRPr="003409B1" w:rsidRDefault="001B431D" w:rsidP="001B431D">
      <w:pPr>
        <w:jc w:val="both"/>
        <w:rPr>
          <w:rFonts w:ascii="Times New Roman" w:eastAsia="Aptos" w:hAnsi="Times New Roman" w:cs="Times New Roman"/>
        </w:rPr>
      </w:pPr>
    </w:p>
    <w:p w14:paraId="62619B43" w14:textId="77777777" w:rsidR="001B431D" w:rsidRPr="003409B1" w:rsidRDefault="001B431D" w:rsidP="001B431D">
      <w:pPr>
        <w:jc w:val="both"/>
        <w:rPr>
          <w:rFonts w:ascii="Times New Roman" w:eastAsia="Aptos" w:hAnsi="Times New Roman" w:cs="Times New Roman"/>
        </w:rPr>
      </w:pPr>
      <w:r w:rsidRPr="003409B1">
        <w:rPr>
          <w:rFonts w:ascii="Times New Roman" w:eastAsia="Aptos" w:hAnsi="Times New Roman" w:cs="Times New Roman"/>
        </w:rPr>
        <w:t>„(7</w:t>
      </w:r>
      <w:r w:rsidRPr="003409B1">
        <w:rPr>
          <w:rFonts w:ascii="Times New Roman" w:eastAsia="Aptos" w:hAnsi="Times New Roman" w:cs="Times New Roman"/>
          <w:vertAlign w:val="superscript"/>
        </w:rPr>
        <w:t>1</w:t>
      </w:r>
      <w:r w:rsidRPr="003409B1">
        <w:rPr>
          <w:rFonts w:ascii="Times New Roman" w:eastAsia="Aptos" w:hAnsi="Times New Roman" w:cs="Times New Roman"/>
        </w:rPr>
        <w:t>) Raadiosageduste kasutamiseks raadioteenuse osutamiseks annab Tarbijakaitse ja Tehnilise Järelevalve Amet raadiosageduste kasutajale sagedusloa kehtivusega kuni raadioteenuse osutamise tegevusloa kehtivuse lõppemiseni, kuid mitte kauem</w:t>
      </w:r>
      <w:r w:rsidR="00995084" w:rsidRPr="003409B1">
        <w:rPr>
          <w:rFonts w:ascii="Times New Roman" w:eastAsia="Aptos" w:hAnsi="Times New Roman" w:cs="Times New Roman"/>
        </w:rPr>
        <w:t>aks</w:t>
      </w:r>
      <w:r w:rsidRPr="003409B1">
        <w:rPr>
          <w:rFonts w:ascii="Times New Roman" w:eastAsia="Aptos" w:hAnsi="Times New Roman" w:cs="Times New Roman"/>
        </w:rPr>
        <w:t xml:space="preserve"> kui seitsmeks aastaks.“;</w:t>
      </w:r>
    </w:p>
    <w:p w14:paraId="558E39C6" w14:textId="77777777" w:rsidR="001B431D" w:rsidRPr="003409B1" w:rsidRDefault="001B431D" w:rsidP="001B431D">
      <w:pPr>
        <w:jc w:val="both"/>
        <w:rPr>
          <w:rFonts w:ascii="Times New Roman" w:eastAsia="Aptos" w:hAnsi="Times New Roman" w:cs="Times New Roman"/>
        </w:rPr>
      </w:pPr>
    </w:p>
    <w:p w14:paraId="4C4B4901" w14:textId="77777777" w:rsidR="00DE39F2" w:rsidRPr="003409B1" w:rsidRDefault="60B2552B" w:rsidP="5DB837CF">
      <w:pPr>
        <w:jc w:val="both"/>
        <w:rPr>
          <w:rFonts w:ascii="Times New Roman" w:eastAsia="Aptos" w:hAnsi="Times New Roman" w:cs="Times New Roman"/>
          <w:b/>
          <w:bCs/>
        </w:rPr>
      </w:pPr>
      <w:r w:rsidRPr="5DB837CF">
        <w:rPr>
          <w:rFonts w:ascii="Times New Roman" w:eastAsia="Aptos" w:hAnsi="Times New Roman" w:cs="Times New Roman"/>
          <w:b/>
          <w:bCs/>
        </w:rPr>
        <w:t xml:space="preserve">4) </w:t>
      </w:r>
      <w:r w:rsidRPr="5DB837CF">
        <w:rPr>
          <w:rFonts w:ascii="Times New Roman" w:eastAsia="Aptos" w:hAnsi="Times New Roman" w:cs="Times New Roman"/>
        </w:rPr>
        <w:t xml:space="preserve">paragrahvi 12 lõike 1 esimeses lauses, § 13 lõigetes 9 ja 10, § 15 lõike 3 esimeses lauses ja lõikes 4, § 16 lõike 1 esimeses lauses ja lõikes 3, § 34 lõike 1 esimeses lauses ja lõikes 5 ning § 35 lõike 1 esimeses lauses ning lõike 2 </w:t>
      </w:r>
      <w:commentRangeStart w:id="47"/>
      <w:r w:rsidRPr="5DB837CF">
        <w:rPr>
          <w:rFonts w:ascii="Times New Roman" w:eastAsia="Aptos" w:hAnsi="Times New Roman" w:cs="Times New Roman"/>
        </w:rPr>
        <w:t>teises ja kolmandas lauses</w:t>
      </w:r>
      <w:commentRangeEnd w:id="47"/>
      <w:r w:rsidR="00DE39F2" w:rsidRPr="5DB837CF">
        <w:rPr>
          <w:rStyle w:val="CommentReference"/>
          <w:rFonts w:ascii="Times New Roman" w:eastAsia="Aptos" w:hAnsi="Times New Roman" w:cs="Times New Roman"/>
          <w:sz w:val="24"/>
          <w:szCs w:val="24"/>
        </w:rPr>
        <w:commentReference w:id="47"/>
      </w:r>
      <w:r w:rsidRPr="5DB837CF">
        <w:rPr>
          <w:rFonts w:ascii="Times New Roman" w:eastAsia="Aptos" w:hAnsi="Times New Roman" w:cs="Times New Roman"/>
        </w:rPr>
        <w:t xml:space="preserve"> asendatakse sõnad „Tarbijakaitse ja Tehnilise Järelevalve Infosüsteem“ sõnadega „Tarbijakaitse ja Tehnilise Järelevalve Ameti järelevalve infosüsteem“ vastavas käändes;</w:t>
      </w:r>
    </w:p>
    <w:p w14:paraId="7F3C90AA" w14:textId="77777777" w:rsidR="004746CB" w:rsidRPr="003409B1" w:rsidRDefault="004746CB" w:rsidP="001B431D">
      <w:pPr>
        <w:jc w:val="both"/>
        <w:rPr>
          <w:rFonts w:ascii="Times New Roman" w:eastAsia="Aptos" w:hAnsi="Times New Roman" w:cs="Times New Roman"/>
        </w:rPr>
      </w:pPr>
    </w:p>
    <w:p w14:paraId="5186B9C6" w14:textId="77777777" w:rsidR="001B431D" w:rsidRPr="003409B1" w:rsidRDefault="004746CB" w:rsidP="001B431D">
      <w:pPr>
        <w:jc w:val="both"/>
        <w:rPr>
          <w:rFonts w:ascii="Times New Roman" w:eastAsia="Aptos" w:hAnsi="Times New Roman" w:cs="Times New Roman"/>
        </w:rPr>
      </w:pPr>
      <w:r w:rsidRPr="003409B1">
        <w:rPr>
          <w:rFonts w:ascii="Times New Roman" w:eastAsia="Aptos" w:hAnsi="Times New Roman" w:cs="Times New Roman"/>
          <w:b/>
          <w:bCs/>
        </w:rPr>
        <w:t>5)</w:t>
      </w:r>
      <w:r w:rsidRPr="003409B1">
        <w:rPr>
          <w:rFonts w:ascii="Times New Roman" w:eastAsia="Aptos" w:hAnsi="Times New Roman" w:cs="Times New Roman"/>
        </w:rPr>
        <w:t xml:space="preserve"> </w:t>
      </w:r>
      <w:r w:rsidR="001B431D" w:rsidRPr="003409B1">
        <w:rPr>
          <w:rFonts w:ascii="Times New Roman" w:eastAsia="Aptos" w:hAnsi="Times New Roman" w:cs="Times New Roman"/>
        </w:rPr>
        <w:t>paragrahvi 12 lõige 3 tunnistatakse kehtetuks;</w:t>
      </w:r>
    </w:p>
    <w:p w14:paraId="3891D00D" w14:textId="77777777" w:rsidR="001B431D" w:rsidRPr="003409B1" w:rsidRDefault="001B431D" w:rsidP="001B431D">
      <w:pPr>
        <w:jc w:val="both"/>
        <w:rPr>
          <w:rFonts w:ascii="Times New Roman" w:eastAsia="Aptos" w:hAnsi="Times New Roman" w:cs="Times New Roman"/>
        </w:rPr>
      </w:pPr>
    </w:p>
    <w:p w14:paraId="4CE74482" w14:textId="77777777" w:rsidR="001B431D" w:rsidRPr="003409B1" w:rsidRDefault="00DE39F2" w:rsidP="001B431D">
      <w:pPr>
        <w:jc w:val="both"/>
        <w:rPr>
          <w:rFonts w:ascii="Times New Roman" w:eastAsia="Aptos" w:hAnsi="Times New Roman" w:cs="Times New Roman"/>
        </w:rPr>
      </w:pPr>
      <w:r>
        <w:rPr>
          <w:rFonts w:ascii="Times New Roman" w:eastAsia="Aptos" w:hAnsi="Times New Roman" w:cs="Times New Roman"/>
          <w:b/>
          <w:bCs/>
        </w:rPr>
        <w:t>6</w:t>
      </w:r>
      <w:r w:rsidR="001B431D" w:rsidRPr="003409B1">
        <w:rPr>
          <w:rFonts w:ascii="Times New Roman" w:eastAsia="Aptos" w:hAnsi="Times New Roman" w:cs="Times New Roman"/>
          <w:b/>
          <w:bCs/>
        </w:rPr>
        <w:t>)</w:t>
      </w:r>
      <w:r w:rsidR="001B431D" w:rsidRPr="003409B1">
        <w:rPr>
          <w:rFonts w:ascii="Times New Roman" w:eastAsia="Aptos" w:hAnsi="Times New Roman" w:cs="Times New Roman"/>
        </w:rPr>
        <w:t xml:space="preserve"> paragrahvi 14 lõiget 1 täiendatakse punktiga 3</w:t>
      </w:r>
      <w:r w:rsidR="001B431D" w:rsidRPr="003409B1">
        <w:rPr>
          <w:rFonts w:ascii="Times New Roman" w:eastAsia="Aptos" w:hAnsi="Times New Roman" w:cs="Times New Roman"/>
          <w:vertAlign w:val="superscript"/>
        </w:rPr>
        <w:t>1</w:t>
      </w:r>
      <w:r w:rsidR="001B431D" w:rsidRPr="003409B1">
        <w:rPr>
          <w:rFonts w:ascii="Times New Roman" w:eastAsia="Aptos" w:hAnsi="Times New Roman" w:cs="Times New Roman"/>
        </w:rPr>
        <w:t xml:space="preserve"> järgmises sõnastuses:</w:t>
      </w:r>
    </w:p>
    <w:p w14:paraId="5F3C1B7F" w14:textId="77777777" w:rsidR="001B431D" w:rsidRPr="003409B1" w:rsidRDefault="001B431D" w:rsidP="001B431D">
      <w:pPr>
        <w:jc w:val="both"/>
        <w:rPr>
          <w:rFonts w:ascii="Times New Roman" w:eastAsia="Aptos" w:hAnsi="Times New Roman" w:cs="Times New Roman"/>
        </w:rPr>
      </w:pPr>
    </w:p>
    <w:p w14:paraId="1FF7C309" w14:textId="406FC23F" w:rsidR="001B431D" w:rsidRPr="003409B1" w:rsidRDefault="001B431D" w:rsidP="001B431D">
      <w:pPr>
        <w:jc w:val="both"/>
        <w:rPr>
          <w:rFonts w:ascii="Times New Roman" w:eastAsia="Aptos" w:hAnsi="Times New Roman" w:cs="Times New Roman"/>
        </w:rPr>
      </w:pPr>
      <w:r w:rsidRPr="003409B1">
        <w:rPr>
          <w:rFonts w:ascii="Times New Roman" w:eastAsia="Aptos" w:hAnsi="Times New Roman" w:cs="Times New Roman"/>
        </w:rPr>
        <w:t>„3</w:t>
      </w:r>
      <w:r w:rsidRPr="003409B1">
        <w:rPr>
          <w:rFonts w:ascii="Times New Roman" w:eastAsia="Aptos" w:hAnsi="Times New Roman" w:cs="Times New Roman"/>
          <w:vertAlign w:val="superscript"/>
        </w:rPr>
        <w:t>1</w:t>
      </w:r>
      <w:r w:rsidRPr="003409B1">
        <w:rPr>
          <w:rFonts w:ascii="Times New Roman" w:eastAsia="Aptos" w:hAnsi="Times New Roman" w:cs="Times New Roman"/>
        </w:rPr>
        <w:t xml:space="preserve">) sagedusluba taotletakse raadioteenuse osutamiseks, kuid taotlejal puudub soovitud sagedusloa </w:t>
      </w:r>
      <w:r w:rsidR="005D23D6" w:rsidRPr="003409B1">
        <w:rPr>
          <w:rFonts w:ascii="Times New Roman" w:eastAsia="Aptos" w:hAnsi="Times New Roman" w:cs="Times New Roman"/>
        </w:rPr>
        <w:t xml:space="preserve">kehtivusajal </w:t>
      </w:r>
      <w:r w:rsidRPr="003409B1">
        <w:rPr>
          <w:rFonts w:ascii="Times New Roman" w:eastAsia="Aptos" w:hAnsi="Times New Roman" w:cs="Times New Roman"/>
        </w:rPr>
        <w:t>kehtiv meediateenuste seaduse alusel väljastatud raadioteenuse osutamise tegevusluba,“;</w:t>
      </w:r>
    </w:p>
    <w:p w14:paraId="7F01F952" w14:textId="77777777" w:rsidR="001B431D" w:rsidRPr="003409B1" w:rsidRDefault="001B431D" w:rsidP="001B431D">
      <w:pPr>
        <w:jc w:val="both"/>
        <w:rPr>
          <w:rFonts w:ascii="Times New Roman" w:eastAsia="Aptos" w:hAnsi="Times New Roman" w:cs="Times New Roman"/>
        </w:rPr>
      </w:pPr>
    </w:p>
    <w:p w14:paraId="09C6C2D1" w14:textId="77777777" w:rsidR="00DE39F2" w:rsidRPr="003409B1" w:rsidRDefault="00DE39F2" w:rsidP="00DE39F2">
      <w:pPr>
        <w:jc w:val="both"/>
        <w:rPr>
          <w:rFonts w:ascii="Times New Roman" w:eastAsia="Aptos" w:hAnsi="Times New Roman" w:cs="Times New Roman"/>
        </w:rPr>
      </w:pPr>
      <w:r>
        <w:rPr>
          <w:rFonts w:ascii="Times New Roman" w:eastAsia="Aptos" w:hAnsi="Times New Roman" w:cs="Times New Roman"/>
          <w:b/>
          <w:bCs/>
        </w:rPr>
        <w:t>7</w:t>
      </w:r>
      <w:r w:rsidRPr="003409B1">
        <w:rPr>
          <w:rFonts w:ascii="Times New Roman" w:eastAsia="Aptos" w:hAnsi="Times New Roman" w:cs="Times New Roman"/>
          <w:b/>
          <w:bCs/>
        </w:rPr>
        <w:t>)</w:t>
      </w:r>
      <w:r w:rsidRPr="003409B1">
        <w:rPr>
          <w:rFonts w:ascii="Times New Roman" w:eastAsia="Aptos" w:hAnsi="Times New Roman" w:cs="Times New Roman"/>
        </w:rPr>
        <w:t xml:space="preserve"> paragrahvi 14 lõike 1 punkt 7 ja lõige 4 tunnistatakse kehtetuks;</w:t>
      </w:r>
    </w:p>
    <w:p w14:paraId="292C8180" w14:textId="77777777" w:rsidR="00DE39F2" w:rsidRPr="003409B1" w:rsidRDefault="00DE39F2" w:rsidP="00DE39F2">
      <w:pPr>
        <w:jc w:val="both"/>
        <w:rPr>
          <w:rFonts w:ascii="Times New Roman" w:eastAsia="Aptos" w:hAnsi="Times New Roman" w:cs="Times New Roman"/>
        </w:rPr>
      </w:pPr>
    </w:p>
    <w:p w14:paraId="2B70E078" w14:textId="77777777" w:rsidR="00DE39F2" w:rsidRPr="003409B1" w:rsidRDefault="00DE39F2" w:rsidP="00DE39F2">
      <w:pPr>
        <w:jc w:val="both"/>
        <w:rPr>
          <w:rFonts w:ascii="Times New Roman" w:eastAsia="Aptos" w:hAnsi="Times New Roman" w:cs="Times New Roman"/>
        </w:rPr>
      </w:pPr>
      <w:r>
        <w:rPr>
          <w:rFonts w:ascii="Times New Roman" w:eastAsia="Aptos" w:hAnsi="Times New Roman" w:cs="Times New Roman"/>
          <w:b/>
          <w:bCs/>
        </w:rPr>
        <w:t>8</w:t>
      </w:r>
      <w:r w:rsidRPr="003409B1">
        <w:rPr>
          <w:rFonts w:ascii="Times New Roman" w:eastAsia="Aptos" w:hAnsi="Times New Roman" w:cs="Times New Roman"/>
          <w:b/>
          <w:bCs/>
        </w:rPr>
        <w:t>)</w:t>
      </w:r>
      <w:r w:rsidRPr="003409B1">
        <w:rPr>
          <w:rFonts w:ascii="Times New Roman" w:eastAsia="Aptos" w:hAnsi="Times New Roman" w:cs="Times New Roman"/>
        </w:rPr>
        <w:t xml:space="preserve"> paragrahvi 15 lõikest 1 jäetakse välja tekstiosa „</w:t>
      </w:r>
      <w:r>
        <w:rPr>
          <w:rFonts w:ascii="Times New Roman" w:eastAsia="Aptos" w:hAnsi="Times New Roman" w:cs="Times New Roman"/>
        </w:rPr>
        <w:t xml:space="preserve">, </w:t>
      </w:r>
      <w:r w:rsidRPr="003409B1">
        <w:rPr>
          <w:rFonts w:ascii="Times New Roman" w:eastAsia="Aptos" w:hAnsi="Times New Roman" w:cs="Times New Roman"/>
        </w:rPr>
        <w:t>7“;</w:t>
      </w:r>
    </w:p>
    <w:p w14:paraId="246034AF" w14:textId="77777777" w:rsidR="00DE39F2" w:rsidRPr="003409B1" w:rsidRDefault="00DE39F2" w:rsidP="00DE39F2">
      <w:pPr>
        <w:jc w:val="both"/>
        <w:rPr>
          <w:rFonts w:ascii="Times New Roman" w:eastAsia="Aptos" w:hAnsi="Times New Roman" w:cs="Times New Roman"/>
        </w:rPr>
      </w:pPr>
    </w:p>
    <w:p w14:paraId="19D1F64B" w14:textId="77777777" w:rsidR="00DE39F2" w:rsidRPr="003409B1" w:rsidRDefault="00DE39F2" w:rsidP="00DE39F2">
      <w:pPr>
        <w:jc w:val="both"/>
        <w:rPr>
          <w:rFonts w:ascii="Times New Roman" w:eastAsia="Aptos" w:hAnsi="Times New Roman" w:cs="Times New Roman"/>
        </w:rPr>
      </w:pPr>
      <w:r>
        <w:rPr>
          <w:rFonts w:ascii="Times New Roman" w:eastAsia="Aptos" w:hAnsi="Times New Roman" w:cs="Times New Roman"/>
          <w:b/>
          <w:bCs/>
        </w:rPr>
        <w:t>9</w:t>
      </w:r>
      <w:r w:rsidRPr="003409B1">
        <w:rPr>
          <w:rFonts w:ascii="Times New Roman" w:eastAsia="Aptos" w:hAnsi="Times New Roman" w:cs="Times New Roman"/>
          <w:b/>
          <w:bCs/>
        </w:rPr>
        <w:t>)</w:t>
      </w:r>
      <w:r w:rsidRPr="003409B1">
        <w:rPr>
          <w:rFonts w:ascii="Times New Roman" w:eastAsia="Aptos" w:hAnsi="Times New Roman" w:cs="Times New Roman"/>
        </w:rPr>
        <w:t xml:space="preserve"> paragrahvi 16 lõike 1 esimesest lausest jäetakse välja sõnad „kehtivatel tingimustel“;</w:t>
      </w:r>
    </w:p>
    <w:p w14:paraId="26E2511F" w14:textId="77777777" w:rsidR="00DE39F2" w:rsidRPr="003409B1" w:rsidRDefault="00DE39F2" w:rsidP="00DE39F2">
      <w:pPr>
        <w:jc w:val="both"/>
        <w:rPr>
          <w:rFonts w:ascii="Times New Roman" w:eastAsia="Aptos" w:hAnsi="Times New Roman" w:cs="Times New Roman"/>
        </w:rPr>
      </w:pPr>
    </w:p>
    <w:p w14:paraId="534EDCBD" w14:textId="77777777" w:rsidR="001B431D" w:rsidRPr="003409B1" w:rsidRDefault="00DE39F2" w:rsidP="001B431D">
      <w:pPr>
        <w:jc w:val="both"/>
        <w:rPr>
          <w:rFonts w:ascii="Times New Roman" w:eastAsia="Aptos" w:hAnsi="Times New Roman" w:cs="Times New Roman"/>
        </w:rPr>
      </w:pPr>
      <w:r w:rsidRPr="003409B1">
        <w:rPr>
          <w:rFonts w:ascii="Times New Roman" w:eastAsia="Aptos" w:hAnsi="Times New Roman" w:cs="Times New Roman"/>
          <w:b/>
          <w:bCs/>
        </w:rPr>
        <w:t>1</w:t>
      </w:r>
      <w:r>
        <w:rPr>
          <w:rFonts w:ascii="Times New Roman" w:eastAsia="Aptos" w:hAnsi="Times New Roman" w:cs="Times New Roman"/>
          <w:b/>
          <w:bCs/>
        </w:rPr>
        <w:t>0</w:t>
      </w:r>
      <w:r w:rsidR="001B431D" w:rsidRPr="003409B1">
        <w:rPr>
          <w:rFonts w:ascii="Times New Roman" w:eastAsia="Aptos" w:hAnsi="Times New Roman" w:cs="Times New Roman"/>
          <w:b/>
          <w:bCs/>
        </w:rPr>
        <w:t>)</w:t>
      </w:r>
      <w:r w:rsidR="001B431D" w:rsidRPr="003409B1">
        <w:rPr>
          <w:rFonts w:ascii="Times New Roman" w:eastAsia="Aptos" w:hAnsi="Times New Roman" w:cs="Times New Roman"/>
        </w:rPr>
        <w:t xml:space="preserve"> paragrahvi 16 </w:t>
      </w:r>
      <w:r w:rsidR="005D19CD" w:rsidRPr="003409B1">
        <w:rPr>
          <w:rFonts w:ascii="Times New Roman" w:eastAsia="Aptos" w:hAnsi="Times New Roman" w:cs="Times New Roman"/>
        </w:rPr>
        <w:t>täiendatakse lõikega 1</w:t>
      </w:r>
      <w:r w:rsidR="005D19CD" w:rsidRPr="003409B1">
        <w:rPr>
          <w:rFonts w:ascii="Times New Roman" w:eastAsia="Aptos" w:hAnsi="Times New Roman" w:cs="Times New Roman"/>
          <w:vertAlign w:val="superscript"/>
        </w:rPr>
        <w:t>1</w:t>
      </w:r>
      <w:r w:rsidR="005D19CD" w:rsidRPr="003409B1">
        <w:rPr>
          <w:rFonts w:ascii="Times New Roman" w:eastAsia="Aptos" w:hAnsi="Times New Roman" w:cs="Times New Roman"/>
        </w:rPr>
        <w:t xml:space="preserve"> järgmises sõnastuses</w:t>
      </w:r>
      <w:r w:rsidR="001B431D" w:rsidRPr="003409B1">
        <w:rPr>
          <w:rFonts w:ascii="Times New Roman" w:eastAsia="Aptos" w:hAnsi="Times New Roman" w:cs="Times New Roman"/>
        </w:rPr>
        <w:t>:</w:t>
      </w:r>
    </w:p>
    <w:p w14:paraId="13772DA2" w14:textId="77777777" w:rsidR="001B431D" w:rsidRPr="003409B1" w:rsidRDefault="001B431D" w:rsidP="001B431D">
      <w:pPr>
        <w:jc w:val="both"/>
        <w:rPr>
          <w:rFonts w:ascii="Times New Roman" w:eastAsia="Aptos" w:hAnsi="Times New Roman" w:cs="Times New Roman"/>
        </w:rPr>
      </w:pPr>
    </w:p>
    <w:p w14:paraId="5E1E53B3" w14:textId="77777777" w:rsidR="001B431D" w:rsidRPr="003409B1" w:rsidRDefault="001B431D" w:rsidP="001B431D">
      <w:pPr>
        <w:jc w:val="both"/>
        <w:rPr>
          <w:rFonts w:ascii="Times New Roman" w:eastAsia="Aptos" w:hAnsi="Times New Roman" w:cs="Times New Roman"/>
        </w:rPr>
      </w:pPr>
      <w:r w:rsidRPr="003409B1">
        <w:rPr>
          <w:rFonts w:ascii="Times New Roman" w:eastAsia="Aptos" w:hAnsi="Times New Roman" w:cs="Times New Roman"/>
        </w:rPr>
        <w:t>„</w:t>
      </w:r>
      <w:r w:rsidR="00897D6E">
        <w:rPr>
          <w:rFonts w:ascii="Times New Roman" w:eastAsia="Aptos" w:hAnsi="Times New Roman" w:cs="Times New Roman"/>
        </w:rPr>
        <w:t>(1</w:t>
      </w:r>
      <w:r w:rsidR="00897D6E">
        <w:rPr>
          <w:rFonts w:ascii="Times New Roman" w:eastAsia="Aptos" w:hAnsi="Times New Roman" w:cs="Times New Roman"/>
          <w:vertAlign w:val="superscript"/>
        </w:rPr>
        <w:t>1</w:t>
      </w:r>
      <w:r w:rsidR="00897D6E">
        <w:rPr>
          <w:rFonts w:ascii="Times New Roman" w:eastAsia="Aptos" w:hAnsi="Times New Roman" w:cs="Times New Roman"/>
        </w:rPr>
        <w:t xml:space="preserve">) </w:t>
      </w:r>
      <w:r w:rsidR="00145812" w:rsidRPr="003409B1">
        <w:rPr>
          <w:rFonts w:ascii="Times New Roman" w:eastAsia="Aptos" w:hAnsi="Times New Roman" w:cs="Times New Roman"/>
        </w:rPr>
        <w:t>Sagedusloa pikendamist võib taotleda ja sagedusluba pikendatakse maksimaalselt käesoleva seaduse § 11 lõigetes 3, 6, 7 ja 7</w:t>
      </w:r>
      <w:r w:rsidR="00145812" w:rsidRPr="003409B1">
        <w:rPr>
          <w:rFonts w:ascii="Times New Roman" w:eastAsia="Aptos" w:hAnsi="Times New Roman" w:cs="Times New Roman"/>
          <w:vertAlign w:val="superscript"/>
        </w:rPr>
        <w:t>1</w:t>
      </w:r>
      <w:r w:rsidR="00145812" w:rsidRPr="003409B1">
        <w:rPr>
          <w:rFonts w:ascii="Times New Roman" w:eastAsia="Aptos" w:hAnsi="Times New Roman" w:cs="Times New Roman"/>
        </w:rPr>
        <w:t xml:space="preserve"> sätestatud tähtaja võrra</w:t>
      </w:r>
      <w:r w:rsidRPr="003409B1">
        <w:rPr>
          <w:rFonts w:ascii="Times New Roman" w:eastAsia="Aptos" w:hAnsi="Times New Roman" w:cs="Times New Roman"/>
        </w:rPr>
        <w:t>.“;</w:t>
      </w:r>
    </w:p>
    <w:p w14:paraId="4C7DEE8A" w14:textId="77777777" w:rsidR="00D92BE6" w:rsidRPr="003409B1" w:rsidRDefault="00D92BE6" w:rsidP="001B431D">
      <w:pPr>
        <w:jc w:val="both"/>
        <w:rPr>
          <w:rFonts w:ascii="Times New Roman" w:eastAsia="Aptos" w:hAnsi="Times New Roman" w:cs="Times New Roman"/>
        </w:rPr>
      </w:pPr>
    </w:p>
    <w:p w14:paraId="16350F48" w14:textId="77777777" w:rsidR="00DE39F2" w:rsidRPr="003409B1" w:rsidRDefault="20875054" w:rsidP="00DE39F2">
      <w:pPr>
        <w:jc w:val="both"/>
        <w:rPr>
          <w:rFonts w:ascii="Times New Roman" w:eastAsia="Aptos" w:hAnsi="Times New Roman" w:cs="Times New Roman"/>
        </w:rPr>
      </w:pPr>
      <w:r w:rsidRPr="70028F5C">
        <w:rPr>
          <w:rFonts w:ascii="Times New Roman" w:eastAsia="Aptos" w:hAnsi="Times New Roman" w:cs="Times New Roman"/>
          <w:b/>
          <w:bCs/>
        </w:rPr>
        <w:t>11)</w:t>
      </w:r>
      <w:r w:rsidRPr="70028F5C">
        <w:rPr>
          <w:rFonts w:ascii="Times New Roman" w:eastAsia="Aptos" w:hAnsi="Times New Roman" w:cs="Times New Roman"/>
        </w:rPr>
        <w:t xml:space="preserve"> paragrahvi 16 lõiget 2 täiendatakse pärast tekstiosa</w:t>
      </w:r>
      <w:r w:rsidRPr="70028F5C">
        <w:rPr>
          <w:rFonts w:ascii="Times New Roman" w:eastAsia="Aptos" w:hAnsi="Times New Roman" w:cs="Times New Roman"/>
          <w:rPrChange w:id="48" w:author="Mari Koik - JUSTDIGI" w:date="2025-12-03T11:52:00Z">
            <w:rPr/>
          </w:rPrChange>
        </w:rPr>
        <w:t xml:space="preserve"> „2</w:t>
      </w:r>
      <w:commentRangeStart w:id="49"/>
      <w:r w:rsidRPr="70028F5C">
        <w:rPr>
          <w:rFonts w:ascii="Times New Roman" w:eastAsia="Aptos" w:hAnsi="Times New Roman" w:cs="Times New Roman"/>
          <w:vertAlign w:val="superscript"/>
          <w:rPrChange w:id="50" w:author="Mari Koik - JUSTDIGI" w:date="2025-12-03T12:00:00Z">
            <w:rPr/>
          </w:rPrChange>
        </w:rPr>
        <w:t>1</w:t>
      </w:r>
      <w:commentRangeEnd w:id="49"/>
      <w:r w:rsidR="00DE39F2" w:rsidRPr="70028F5C">
        <w:rPr>
          <w:rStyle w:val="CommentReference"/>
          <w:rFonts w:ascii="Times New Roman" w:eastAsia="Aptos" w:hAnsi="Times New Roman" w:cs="Times New Roman"/>
          <w:sz w:val="24"/>
          <w:szCs w:val="24"/>
          <w:rPrChange w:id="51" w:author="Mari Koik - JUSTDIGI" w:date="2025-12-03T11:52:00Z">
            <w:rPr>
              <w:rStyle w:val="CommentReference"/>
              <w:sz w:val="24"/>
              <w:szCs w:val="24"/>
            </w:rPr>
          </w:rPrChange>
        </w:rPr>
        <w:commentReference w:id="49"/>
      </w:r>
      <w:r w:rsidRPr="70028F5C">
        <w:rPr>
          <w:rFonts w:ascii="Times New Roman" w:eastAsia="Aptos" w:hAnsi="Times New Roman" w:cs="Times New Roman"/>
          <w:rPrChange w:id="52" w:author="Mari Koik - JUSTDIGI" w:date="2025-12-03T11:52:00Z">
            <w:rPr/>
          </w:rPrChange>
        </w:rPr>
        <w:t>,</w:t>
      </w:r>
      <w:r w:rsidRPr="70028F5C">
        <w:rPr>
          <w:rFonts w:ascii="Times New Roman" w:eastAsia="Aptos" w:hAnsi="Times New Roman" w:cs="Times New Roman"/>
        </w:rPr>
        <w:t>“ tekstiosaga „3</w:t>
      </w:r>
      <w:r w:rsidRPr="70028F5C">
        <w:rPr>
          <w:rFonts w:ascii="Times New Roman" w:eastAsia="Aptos" w:hAnsi="Times New Roman" w:cs="Times New Roman"/>
          <w:vertAlign w:val="superscript"/>
        </w:rPr>
        <w:t>1</w:t>
      </w:r>
      <w:r w:rsidRPr="70028F5C">
        <w:rPr>
          <w:rFonts w:ascii="Times New Roman" w:eastAsia="Aptos" w:hAnsi="Times New Roman" w:cs="Times New Roman"/>
        </w:rPr>
        <w:t>,“;</w:t>
      </w:r>
    </w:p>
    <w:p w14:paraId="0C980D42" w14:textId="77777777" w:rsidR="00DE39F2" w:rsidRPr="003409B1" w:rsidRDefault="00DE39F2" w:rsidP="00DE39F2">
      <w:pPr>
        <w:jc w:val="both"/>
        <w:rPr>
          <w:rFonts w:ascii="Times New Roman" w:eastAsia="Aptos" w:hAnsi="Times New Roman" w:cs="Times New Roman"/>
        </w:rPr>
      </w:pPr>
    </w:p>
    <w:p w14:paraId="4041571F" w14:textId="77777777" w:rsidR="00DE39F2" w:rsidRPr="003409B1" w:rsidRDefault="00DE39F2" w:rsidP="00DE39F2">
      <w:pPr>
        <w:jc w:val="both"/>
        <w:rPr>
          <w:rFonts w:ascii="Times New Roman" w:eastAsia="Aptos" w:hAnsi="Times New Roman" w:cs="Times New Roman"/>
        </w:rPr>
      </w:pPr>
      <w:r w:rsidRPr="003409B1">
        <w:rPr>
          <w:rFonts w:ascii="Times New Roman" w:eastAsia="Aptos" w:hAnsi="Times New Roman" w:cs="Times New Roman"/>
          <w:b/>
          <w:bCs/>
        </w:rPr>
        <w:t>1</w:t>
      </w:r>
      <w:r>
        <w:rPr>
          <w:rFonts w:ascii="Times New Roman" w:eastAsia="Aptos" w:hAnsi="Times New Roman" w:cs="Times New Roman"/>
          <w:b/>
          <w:bCs/>
        </w:rPr>
        <w:t>2</w:t>
      </w:r>
      <w:r w:rsidRPr="003409B1">
        <w:rPr>
          <w:rFonts w:ascii="Times New Roman" w:eastAsia="Aptos" w:hAnsi="Times New Roman" w:cs="Times New Roman"/>
          <w:b/>
          <w:bCs/>
        </w:rPr>
        <w:t>)</w:t>
      </w:r>
      <w:r w:rsidRPr="003409B1">
        <w:rPr>
          <w:rFonts w:ascii="Times New Roman" w:eastAsia="Aptos" w:hAnsi="Times New Roman" w:cs="Times New Roman"/>
        </w:rPr>
        <w:t xml:space="preserve"> paragrahvi 17 lõikest 9 jäetakse välja tekstiosa „lõikes 2 sätestatud taotluse, lõikes 5 nimetatud teate vormid ja“;</w:t>
      </w:r>
    </w:p>
    <w:p w14:paraId="25B8184E" w14:textId="77777777" w:rsidR="00DE39F2" w:rsidRPr="003409B1" w:rsidRDefault="00DE39F2" w:rsidP="00DE39F2">
      <w:pPr>
        <w:jc w:val="both"/>
        <w:rPr>
          <w:rFonts w:ascii="Times New Roman" w:eastAsia="Aptos" w:hAnsi="Times New Roman" w:cs="Times New Roman"/>
        </w:rPr>
      </w:pPr>
    </w:p>
    <w:p w14:paraId="22892C39" w14:textId="77777777" w:rsidR="00DE39F2" w:rsidRPr="003409B1" w:rsidRDefault="00DE39F2" w:rsidP="00DE39F2">
      <w:pPr>
        <w:jc w:val="both"/>
        <w:rPr>
          <w:rFonts w:ascii="Times New Roman" w:eastAsia="Aptos" w:hAnsi="Times New Roman" w:cs="Times New Roman"/>
        </w:rPr>
      </w:pPr>
      <w:r w:rsidRPr="003409B1">
        <w:rPr>
          <w:rFonts w:ascii="Times New Roman" w:eastAsia="Aptos" w:hAnsi="Times New Roman" w:cs="Times New Roman"/>
          <w:b/>
          <w:bCs/>
        </w:rPr>
        <w:t>1</w:t>
      </w:r>
      <w:r>
        <w:rPr>
          <w:rFonts w:ascii="Times New Roman" w:eastAsia="Aptos" w:hAnsi="Times New Roman" w:cs="Times New Roman"/>
          <w:b/>
          <w:bCs/>
        </w:rPr>
        <w:t>3</w:t>
      </w:r>
      <w:r w:rsidRPr="003409B1">
        <w:rPr>
          <w:rFonts w:ascii="Times New Roman" w:eastAsia="Aptos" w:hAnsi="Times New Roman" w:cs="Times New Roman"/>
          <w:b/>
          <w:bCs/>
        </w:rPr>
        <w:t>)</w:t>
      </w:r>
      <w:r w:rsidRPr="003409B1">
        <w:rPr>
          <w:rFonts w:ascii="Times New Roman" w:eastAsia="Aptos" w:hAnsi="Times New Roman" w:cs="Times New Roman"/>
        </w:rPr>
        <w:t xml:space="preserve"> paragrahvi 17 lõige 10 tunnistatakse kehtetuks;</w:t>
      </w:r>
    </w:p>
    <w:p w14:paraId="03724FEA" w14:textId="77777777" w:rsidR="00DE39F2" w:rsidRPr="003409B1" w:rsidRDefault="00DE39F2" w:rsidP="00DE39F2">
      <w:pPr>
        <w:jc w:val="both"/>
        <w:rPr>
          <w:rFonts w:ascii="Times New Roman" w:eastAsia="Times New Roman" w:hAnsi="Times New Roman" w:cs="Times New Roman"/>
        </w:rPr>
      </w:pPr>
    </w:p>
    <w:p w14:paraId="5370893E" w14:textId="77777777" w:rsidR="00DE39F2" w:rsidRPr="003409B1" w:rsidRDefault="00DE39F2" w:rsidP="00DE39F2">
      <w:pPr>
        <w:jc w:val="both"/>
        <w:rPr>
          <w:rFonts w:ascii="Times New Roman" w:eastAsia="Times New Roman" w:hAnsi="Times New Roman" w:cs="Times New Roman"/>
        </w:rPr>
      </w:pPr>
      <w:r>
        <w:rPr>
          <w:rFonts w:ascii="Times New Roman" w:eastAsia="Aptos" w:hAnsi="Times New Roman" w:cs="Times New Roman"/>
          <w:b/>
          <w:bCs/>
        </w:rPr>
        <w:t>14</w:t>
      </w:r>
      <w:r w:rsidRPr="003409B1">
        <w:rPr>
          <w:rFonts w:ascii="Times New Roman" w:eastAsia="Times New Roman" w:hAnsi="Times New Roman" w:cs="Times New Roman"/>
          <w:b/>
          <w:bCs/>
        </w:rPr>
        <w:t>)</w:t>
      </w:r>
      <w:r w:rsidRPr="003409B1">
        <w:rPr>
          <w:rFonts w:ascii="Times New Roman" w:eastAsia="Times New Roman" w:hAnsi="Times New Roman" w:cs="Times New Roman"/>
        </w:rPr>
        <w:t xml:space="preserve"> paragrahvi 90 lõike 1 punktist 2 jäetakse välja sõnad „tehnilistele nõuetele vastava signaalitugevuse juures“;</w:t>
      </w:r>
    </w:p>
    <w:p w14:paraId="1F4DE312" w14:textId="77777777" w:rsidR="00DE39F2" w:rsidRPr="003409B1" w:rsidRDefault="00DE39F2" w:rsidP="00DE39F2">
      <w:pPr>
        <w:jc w:val="both"/>
        <w:rPr>
          <w:rFonts w:ascii="Times New Roman" w:eastAsia="Times New Roman" w:hAnsi="Times New Roman" w:cs="Times New Roman"/>
        </w:rPr>
      </w:pPr>
    </w:p>
    <w:p w14:paraId="0A0CF153" w14:textId="77777777" w:rsidR="00DE39F2" w:rsidRPr="003409B1" w:rsidRDefault="00DE39F2" w:rsidP="00DE39F2">
      <w:pPr>
        <w:jc w:val="both"/>
        <w:rPr>
          <w:rFonts w:ascii="Times New Roman" w:hAnsi="Times New Roman" w:cs="Times New Roman"/>
        </w:rPr>
      </w:pPr>
      <w:r>
        <w:rPr>
          <w:rFonts w:ascii="Times New Roman" w:eastAsia="Times New Roman" w:hAnsi="Times New Roman" w:cs="Times New Roman"/>
          <w:b/>
          <w:bCs/>
        </w:rPr>
        <w:t>15</w:t>
      </w:r>
      <w:r w:rsidRPr="003409B1">
        <w:rPr>
          <w:rFonts w:ascii="Times New Roman" w:eastAsia="Times New Roman" w:hAnsi="Times New Roman" w:cs="Times New Roman"/>
          <w:b/>
          <w:bCs/>
        </w:rPr>
        <w:t>)</w:t>
      </w:r>
      <w:r w:rsidRPr="003409B1">
        <w:rPr>
          <w:rFonts w:ascii="Times New Roman" w:eastAsia="Times New Roman" w:hAnsi="Times New Roman" w:cs="Times New Roman"/>
        </w:rPr>
        <w:t xml:space="preserve"> </w:t>
      </w:r>
      <w:r w:rsidRPr="003409B1">
        <w:rPr>
          <w:rFonts w:ascii="Times New Roman" w:eastAsia="Aptos" w:hAnsi="Times New Roman" w:cs="Times New Roman"/>
        </w:rPr>
        <w:t xml:space="preserve">paragrahvi 90 lõige 5, </w:t>
      </w:r>
      <w:r>
        <w:rPr>
          <w:rFonts w:ascii="Times New Roman" w:eastAsia="Aptos" w:hAnsi="Times New Roman" w:cs="Times New Roman"/>
        </w:rPr>
        <w:t>§</w:t>
      </w:r>
      <w:r w:rsidRPr="003409B1">
        <w:rPr>
          <w:rFonts w:ascii="Times New Roman" w:eastAsia="Aptos" w:hAnsi="Times New Roman" w:cs="Times New Roman"/>
        </w:rPr>
        <w:t xml:space="preserve"> </w:t>
      </w:r>
      <w:r w:rsidRPr="003409B1">
        <w:rPr>
          <w:rFonts w:ascii="Times New Roman" w:hAnsi="Times New Roman" w:cs="Times New Roman"/>
          <w:bCs/>
        </w:rPr>
        <w:t>102</w:t>
      </w:r>
      <w:r w:rsidRPr="003409B1">
        <w:rPr>
          <w:rFonts w:ascii="Times New Roman" w:hAnsi="Times New Roman" w:cs="Times New Roman"/>
          <w:bCs/>
          <w:vertAlign w:val="superscript"/>
        </w:rPr>
        <w:t>1</w:t>
      </w:r>
      <w:r w:rsidRPr="003409B1">
        <w:rPr>
          <w:rFonts w:ascii="Times New Roman" w:eastAsia="Aptos" w:hAnsi="Times New Roman" w:cs="Times New Roman"/>
        </w:rPr>
        <w:t xml:space="preserve">, </w:t>
      </w:r>
      <w:r>
        <w:rPr>
          <w:rFonts w:ascii="Times New Roman" w:eastAsia="Aptos" w:hAnsi="Times New Roman" w:cs="Times New Roman"/>
        </w:rPr>
        <w:t>§</w:t>
      </w:r>
      <w:r w:rsidRPr="003409B1">
        <w:rPr>
          <w:rFonts w:ascii="Times New Roman" w:eastAsia="Aptos" w:hAnsi="Times New Roman" w:cs="Times New Roman"/>
        </w:rPr>
        <w:t xml:space="preserve"> 137 lõige 3 ja </w:t>
      </w:r>
      <w:r>
        <w:rPr>
          <w:rFonts w:ascii="Times New Roman" w:eastAsia="Aptos" w:hAnsi="Times New Roman" w:cs="Times New Roman"/>
        </w:rPr>
        <w:t>§</w:t>
      </w:r>
      <w:r w:rsidRPr="003409B1">
        <w:rPr>
          <w:rFonts w:ascii="Times New Roman" w:eastAsia="Aptos" w:hAnsi="Times New Roman" w:cs="Times New Roman"/>
        </w:rPr>
        <w:t xml:space="preserve"> 191 lõige 6 tunnistatakse kehtetuks.</w:t>
      </w:r>
    </w:p>
    <w:p w14:paraId="64A83E58" w14:textId="77777777" w:rsidR="00FC2327" w:rsidRPr="003409B1" w:rsidRDefault="00FC2327" w:rsidP="00904F37">
      <w:pPr>
        <w:jc w:val="both"/>
        <w:rPr>
          <w:rFonts w:ascii="Times New Roman" w:hAnsi="Times New Roman" w:cs="Times New Roman"/>
        </w:rPr>
      </w:pPr>
    </w:p>
    <w:p w14:paraId="1FA97C1F" w14:textId="068AABD4" w:rsidR="00904F37" w:rsidRPr="003409B1" w:rsidRDefault="00904F37" w:rsidP="00904F37">
      <w:pPr>
        <w:jc w:val="both"/>
        <w:rPr>
          <w:rFonts w:ascii="Times New Roman" w:hAnsi="Times New Roman" w:cs="Times New Roman"/>
          <w:b/>
          <w:bCs/>
        </w:rPr>
      </w:pPr>
      <w:r w:rsidRPr="003409B1">
        <w:rPr>
          <w:rFonts w:ascii="Times New Roman" w:hAnsi="Times New Roman" w:cs="Times New Roman"/>
          <w:b/>
          <w:bCs/>
        </w:rPr>
        <w:t xml:space="preserve">§ </w:t>
      </w:r>
      <w:r w:rsidR="00C312A8" w:rsidRPr="003409B1">
        <w:rPr>
          <w:rFonts w:ascii="Times New Roman" w:hAnsi="Times New Roman" w:cs="Times New Roman"/>
          <w:b/>
          <w:bCs/>
        </w:rPr>
        <w:t>3</w:t>
      </w:r>
      <w:r w:rsidRPr="003409B1">
        <w:rPr>
          <w:rFonts w:ascii="Times New Roman" w:hAnsi="Times New Roman" w:cs="Times New Roman"/>
          <w:b/>
          <w:bCs/>
        </w:rPr>
        <w:t xml:space="preserve">. </w:t>
      </w:r>
      <w:proofErr w:type="spellStart"/>
      <w:r w:rsidRPr="003409B1">
        <w:rPr>
          <w:rFonts w:ascii="Times New Roman" w:hAnsi="Times New Roman" w:cs="Times New Roman"/>
          <w:b/>
          <w:bCs/>
        </w:rPr>
        <w:t>Lõhkematerjaliseaduse</w:t>
      </w:r>
      <w:proofErr w:type="spellEnd"/>
      <w:r w:rsidRPr="003409B1">
        <w:rPr>
          <w:rFonts w:ascii="Times New Roman" w:hAnsi="Times New Roman" w:cs="Times New Roman"/>
          <w:b/>
          <w:bCs/>
        </w:rPr>
        <w:t xml:space="preserve"> muutmine</w:t>
      </w:r>
    </w:p>
    <w:p w14:paraId="4A738673" w14:textId="77777777" w:rsidR="00C312A8" w:rsidRPr="003409B1" w:rsidRDefault="00C312A8" w:rsidP="00904F37">
      <w:pPr>
        <w:jc w:val="both"/>
        <w:rPr>
          <w:rFonts w:ascii="Times New Roman" w:hAnsi="Times New Roman" w:cs="Times New Roman"/>
        </w:rPr>
      </w:pPr>
    </w:p>
    <w:p w14:paraId="79113089" w14:textId="5183DAF3" w:rsidR="00904F37" w:rsidRPr="003409B1" w:rsidRDefault="00904F37" w:rsidP="00904F37">
      <w:pPr>
        <w:jc w:val="both"/>
        <w:rPr>
          <w:rFonts w:ascii="Times New Roman" w:hAnsi="Times New Roman" w:cs="Times New Roman"/>
        </w:rPr>
      </w:pPr>
      <w:proofErr w:type="spellStart"/>
      <w:r w:rsidRPr="003409B1">
        <w:rPr>
          <w:rFonts w:ascii="Times New Roman" w:hAnsi="Times New Roman" w:cs="Times New Roman"/>
        </w:rPr>
        <w:t>Lõhkematerjaliseaduses</w:t>
      </w:r>
      <w:proofErr w:type="spellEnd"/>
      <w:r w:rsidRPr="003409B1">
        <w:rPr>
          <w:rFonts w:ascii="Times New Roman" w:hAnsi="Times New Roman" w:cs="Times New Roman"/>
        </w:rPr>
        <w:t xml:space="preserve"> tehakse järgmised muudatused:</w:t>
      </w:r>
    </w:p>
    <w:p w14:paraId="3C3E9CEB" w14:textId="77777777" w:rsidR="00904F37" w:rsidRPr="003409B1" w:rsidRDefault="00904F37" w:rsidP="00904F37">
      <w:pPr>
        <w:jc w:val="both"/>
        <w:rPr>
          <w:rFonts w:ascii="Times New Roman" w:hAnsi="Times New Roman" w:cs="Times New Roman"/>
        </w:rPr>
      </w:pPr>
    </w:p>
    <w:p w14:paraId="09C44284" w14:textId="6997D742" w:rsidR="00904F37" w:rsidRPr="003409B1" w:rsidRDefault="00904F37" w:rsidP="00904F37">
      <w:pPr>
        <w:jc w:val="both"/>
        <w:rPr>
          <w:rFonts w:ascii="Times New Roman" w:hAnsi="Times New Roman" w:cs="Times New Roman"/>
        </w:rPr>
      </w:pPr>
      <w:r w:rsidRPr="003409B1">
        <w:rPr>
          <w:rFonts w:ascii="Times New Roman" w:hAnsi="Times New Roman" w:cs="Times New Roman"/>
          <w:b/>
          <w:bCs/>
        </w:rPr>
        <w:t xml:space="preserve">1) </w:t>
      </w:r>
      <w:r w:rsidRPr="003409B1">
        <w:rPr>
          <w:rFonts w:ascii="Times New Roman" w:hAnsi="Times New Roman" w:cs="Times New Roman"/>
        </w:rPr>
        <w:t xml:space="preserve">paragrahvi 37 lõike 1 punkt 1 </w:t>
      </w:r>
      <w:r w:rsidR="009F1D79" w:rsidRPr="003409B1">
        <w:rPr>
          <w:rFonts w:ascii="Times New Roman" w:hAnsi="Times New Roman" w:cs="Times New Roman"/>
        </w:rPr>
        <w:t>tunnistatakse kehtetuks;</w:t>
      </w:r>
    </w:p>
    <w:p w14:paraId="76F74E24" w14:textId="77777777" w:rsidR="009F1D79" w:rsidRPr="003409B1" w:rsidRDefault="009F1D79" w:rsidP="00904F37">
      <w:pPr>
        <w:jc w:val="both"/>
        <w:rPr>
          <w:rFonts w:ascii="Times New Roman" w:hAnsi="Times New Roman" w:cs="Times New Roman"/>
        </w:rPr>
      </w:pPr>
    </w:p>
    <w:p w14:paraId="5A38EE52" w14:textId="23DDBBFF" w:rsidR="009F1D79" w:rsidRPr="003409B1" w:rsidRDefault="009F1D79" w:rsidP="00904F37">
      <w:pPr>
        <w:jc w:val="both"/>
        <w:rPr>
          <w:rFonts w:ascii="Times New Roman" w:hAnsi="Times New Roman" w:cs="Times New Roman"/>
        </w:rPr>
      </w:pPr>
      <w:r w:rsidRPr="003409B1">
        <w:rPr>
          <w:rFonts w:ascii="Times New Roman" w:hAnsi="Times New Roman" w:cs="Times New Roman"/>
          <w:b/>
          <w:bCs/>
        </w:rPr>
        <w:t>2)</w:t>
      </w:r>
      <w:r w:rsidRPr="003409B1">
        <w:rPr>
          <w:rFonts w:ascii="Times New Roman" w:hAnsi="Times New Roman" w:cs="Times New Roman"/>
        </w:rPr>
        <w:t xml:space="preserve"> seadust täiendatakse §-ga 37</w:t>
      </w:r>
      <w:r w:rsidRPr="003409B1">
        <w:rPr>
          <w:rFonts w:ascii="Times New Roman" w:hAnsi="Times New Roman" w:cs="Times New Roman"/>
          <w:vertAlign w:val="superscript"/>
        </w:rPr>
        <w:t>1</w:t>
      </w:r>
      <w:r w:rsidRPr="003409B1">
        <w:rPr>
          <w:rFonts w:ascii="Times New Roman" w:hAnsi="Times New Roman" w:cs="Times New Roman"/>
        </w:rPr>
        <w:t xml:space="preserve"> järgmises sõnastuses:</w:t>
      </w:r>
    </w:p>
    <w:p w14:paraId="4616FEED" w14:textId="77777777" w:rsidR="00C312A8" w:rsidRPr="003409B1" w:rsidRDefault="00C312A8" w:rsidP="009F1D79">
      <w:pPr>
        <w:jc w:val="both"/>
        <w:rPr>
          <w:rFonts w:ascii="Times New Roman" w:hAnsi="Times New Roman" w:cs="Times New Roman"/>
        </w:rPr>
      </w:pPr>
    </w:p>
    <w:p w14:paraId="4306C6FF" w14:textId="19050DE5" w:rsidR="009F1D79" w:rsidRPr="003409B1" w:rsidRDefault="009F1D79" w:rsidP="009F1D79">
      <w:pPr>
        <w:jc w:val="both"/>
        <w:rPr>
          <w:rFonts w:ascii="Times New Roman" w:hAnsi="Times New Roman" w:cs="Times New Roman"/>
        </w:rPr>
      </w:pPr>
      <w:r w:rsidRPr="003409B1">
        <w:rPr>
          <w:rFonts w:ascii="Times New Roman" w:hAnsi="Times New Roman" w:cs="Times New Roman"/>
        </w:rPr>
        <w:t>„</w:t>
      </w:r>
      <w:r w:rsidRPr="003409B1">
        <w:rPr>
          <w:rFonts w:ascii="Times New Roman" w:hAnsi="Times New Roman" w:cs="Times New Roman"/>
          <w:b/>
          <w:bCs/>
        </w:rPr>
        <w:t>§ 37</w:t>
      </w:r>
      <w:r w:rsidR="00DE1A5A" w:rsidRPr="003409B1">
        <w:rPr>
          <w:rFonts w:ascii="Times New Roman" w:hAnsi="Times New Roman" w:cs="Times New Roman"/>
          <w:b/>
          <w:bCs/>
          <w:vertAlign w:val="superscript"/>
        </w:rPr>
        <w:t>1</w:t>
      </w:r>
      <w:r w:rsidR="00B11204" w:rsidRPr="003409B1">
        <w:rPr>
          <w:rFonts w:ascii="Times New Roman" w:hAnsi="Times New Roman" w:cs="Times New Roman"/>
          <w:b/>
          <w:bCs/>
        </w:rPr>
        <w:t>.</w:t>
      </w:r>
      <w:r w:rsidRPr="003409B1">
        <w:rPr>
          <w:rFonts w:ascii="Times New Roman" w:hAnsi="Times New Roman" w:cs="Times New Roman"/>
          <w:b/>
          <w:bCs/>
        </w:rPr>
        <w:t xml:space="preserve"> </w:t>
      </w:r>
      <w:proofErr w:type="spellStart"/>
      <w:r w:rsidRPr="003409B1">
        <w:rPr>
          <w:rFonts w:ascii="Times New Roman" w:hAnsi="Times New Roman" w:cs="Times New Roman"/>
          <w:b/>
          <w:bCs/>
        </w:rPr>
        <w:t>Lõhkematerjali</w:t>
      </w:r>
      <w:proofErr w:type="spellEnd"/>
      <w:r w:rsidRPr="003409B1">
        <w:rPr>
          <w:rFonts w:ascii="Times New Roman" w:hAnsi="Times New Roman" w:cs="Times New Roman"/>
          <w:b/>
          <w:bCs/>
        </w:rPr>
        <w:t xml:space="preserve"> veo</w:t>
      </w:r>
      <w:r w:rsidR="00992816" w:rsidRPr="003409B1">
        <w:rPr>
          <w:rFonts w:ascii="Times New Roman" w:hAnsi="Times New Roman" w:cs="Times New Roman"/>
          <w:b/>
          <w:bCs/>
        </w:rPr>
        <w:t xml:space="preserve"> </w:t>
      </w:r>
      <w:r w:rsidRPr="003409B1">
        <w:rPr>
          <w:rFonts w:ascii="Times New Roman" w:hAnsi="Times New Roman" w:cs="Times New Roman"/>
          <w:b/>
          <w:bCs/>
        </w:rPr>
        <w:t>teatis</w:t>
      </w:r>
    </w:p>
    <w:p w14:paraId="7963A816" w14:textId="77777777" w:rsidR="00C312A8" w:rsidRPr="003409B1" w:rsidRDefault="00C312A8" w:rsidP="009F1D79">
      <w:pPr>
        <w:jc w:val="both"/>
        <w:rPr>
          <w:rFonts w:ascii="Times New Roman" w:hAnsi="Times New Roman" w:cs="Times New Roman"/>
        </w:rPr>
      </w:pPr>
    </w:p>
    <w:p w14:paraId="69101C92" w14:textId="14E9A784" w:rsidR="009F1D79" w:rsidRPr="003409B1" w:rsidRDefault="009F1D79" w:rsidP="009F1D79">
      <w:pPr>
        <w:jc w:val="both"/>
        <w:rPr>
          <w:rFonts w:ascii="Times New Roman" w:hAnsi="Times New Roman" w:cs="Times New Roman"/>
        </w:rPr>
      </w:pPr>
      <w:r w:rsidRPr="003409B1">
        <w:rPr>
          <w:rFonts w:ascii="Times New Roman" w:hAnsi="Times New Roman" w:cs="Times New Roman"/>
        </w:rPr>
        <w:t>(</w:t>
      </w:r>
      <w:r w:rsidR="00786B3F" w:rsidRPr="003409B1">
        <w:rPr>
          <w:rFonts w:ascii="Times New Roman" w:hAnsi="Times New Roman" w:cs="Times New Roman"/>
        </w:rPr>
        <w:t>1</w:t>
      </w:r>
      <w:r w:rsidRPr="003409B1">
        <w:rPr>
          <w:rFonts w:ascii="Times New Roman" w:hAnsi="Times New Roman" w:cs="Times New Roman"/>
        </w:rPr>
        <w:t xml:space="preserve">) </w:t>
      </w:r>
      <w:proofErr w:type="spellStart"/>
      <w:r w:rsidRPr="003409B1">
        <w:rPr>
          <w:rFonts w:ascii="Times New Roman" w:hAnsi="Times New Roman" w:cs="Times New Roman"/>
        </w:rPr>
        <w:t>Lõhkematerjali</w:t>
      </w:r>
      <w:proofErr w:type="spellEnd"/>
      <w:r w:rsidRPr="003409B1">
        <w:rPr>
          <w:rFonts w:ascii="Times New Roman" w:hAnsi="Times New Roman" w:cs="Times New Roman"/>
        </w:rPr>
        <w:t xml:space="preserve"> vedamiseks</w:t>
      </w:r>
      <w:r w:rsidR="1DAD1756" w:rsidRPr="003409B1">
        <w:rPr>
          <w:rFonts w:ascii="Times New Roman" w:hAnsi="Times New Roman" w:cs="Times New Roman"/>
        </w:rPr>
        <w:t xml:space="preserve"> Eestis</w:t>
      </w:r>
      <w:r w:rsidR="00061CF1" w:rsidRPr="003409B1">
        <w:rPr>
          <w:rFonts w:ascii="Times New Roman" w:hAnsi="Times New Roman" w:cs="Times New Roman"/>
        </w:rPr>
        <w:t>, välja arvatud tegevuskoha piires,</w:t>
      </w:r>
      <w:r w:rsidRPr="003409B1">
        <w:rPr>
          <w:rFonts w:ascii="Times New Roman" w:hAnsi="Times New Roman" w:cs="Times New Roman"/>
        </w:rPr>
        <w:t xml:space="preserve"> </w:t>
      </w:r>
      <w:del w:id="53" w:author="Mari Koik - JUSTDIGI" w:date="2025-12-03T12:02:00Z" w16du:dateUtc="2025-12-03T10:02:00Z">
        <w:r w:rsidR="00061CF1" w:rsidRPr="003409B1" w:rsidDel="008D4927">
          <w:rPr>
            <w:rFonts w:ascii="Times New Roman" w:hAnsi="Times New Roman" w:cs="Times New Roman"/>
          </w:rPr>
          <w:delText>tuleb</w:delText>
        </w:r>
        <w:r w:rsidR="008E7E13" w:rsidRPr="003409B1" w:rsidDel="008D4927">
          <w:rPr>
            <w:rFonts w:ascii="Times New Roman" w:hAnsi="Times New Roman" w:cs="Times New Roman"/>
          </w:rPr>
          <w:delText xml:space="preserve"> </w:delText>
        </w:r>
      </w:del>
      <w:ins w:id="54" w:author="Mari Koik - JUSTDIGI" w:date="2025-12-03T12:02:00Z" w16du:dateUtc="2025-12-03T10:02:00Z">
        <w:r w:rsidR="008D4927">
          <w:rPr>
            <w:rFonts w:ascii="Times New Roman" w:hAnsi="Times New Roman" w:cs="Times New Roman"/>
          </w:rPr>
          <w:t>esitatakse</w:t>
        </w:r>
        <w:r w:rsidR="008D4927" w:rsidRPr="003409B1">
          <w:rPr>
            <w:rFonts w:ascii="Times New Roman" w:hAnsi="Times New Roman" w:cs="Times New Roman"/>
          </w:rPr>
          <w:t xml:space="preserve"> </w:t>
        </w:r>
      </w:ins>
      <w:r w:rsidR="0320D2C6" w:rsidRPr="003409B1">
        <w:rPr>
          <w:rFonts w:ascii="Times New Roman" w:hAnsi="Times New Roman" w:cs="Times New Roman"/>
        </w:rPr>
        <w:t xml:space="preserve">Politsei- ja Piirivalveametile </w:t>
      </w:r>
      <w:r w:rsidR="002D17EC">
        <w:rPr>
          <w:rFonts w:ascii="Times New Roman" w:hAnsi="Times New Roman" w:cs="Times New Roman"/>
        </w:rPr>
        <w:t xml:space="preserve">ning Kaitsepolitseiametile </w:t>
      </w:r>
      <w:r w:rsidRPr="003409B1">
        <w:rPr>
          <w:rFonts w:ascii="Times New Roman" w:hAnsi="Times New Roman" w:cs="Times New Roman"/>
        </w:rPr>
        <w:t>hiljemalt kolm tööpäeva enne ve</w:t>
      </w:r>
      <w:r w:rsidR="00261A25" w:rsidRPr="003409B1">
        <w:rPr>
          <w:rFonts w:ascii="Times New Roman" w:hAnsi="Times New Roman" w:cs="Times New Roman"/>
        </w:rPr>
        <w:t>du</w:t>
      </w:r>
      <w:del w:id="55" w:author="Mari Koik - JUSTDIGI" w:date="2025-12-03T12:02:00Z" w16du:dateUtc="2025-12-03T10:02:00Z">
        <w:r w:rsidRPr="003409B1" w:rsidDel="008D4927">
          <w:rPr>
            <w:rFonts w:ascii="Times New Roman" w:hAnsi="Times New Roman" w:cs="Times New Roman"/>
          </w:rPr>
          <w:delText xml:space="preserve"> </w:delText>
        </w:r>
        <w:r w:rsidR="00061CF1" w:rsidRPr="003409B1" w:rsidDel="008D4927">
          <w:rPr>
            <w:rFonts w:ascii="Times New Roman" w:hAnsi="Times New Roman" w:cs="Times New Roman"/>
          </w:rPr>
          <w:delText>esitada</w:delText>
        </w:r>
      </w:del>
      <w:r w:rsidR="00061CF1" w:rsidRPr="003409B1">
        <w:rPr>
          <w:rFonts w:ascii="Times New Roman" w:hAnsi="Times New Roman" w:cs="Times New Roman"/>
        </w:rPr>
        <w:t xml:space="preserve"> </w:t>
      </w:r>
      <w:r w:rsidRPr="003409B1">
        <w:rPr>
          <w:rFonts w:ascii="Times New Roman" w:hAnsi="Times New Roman" w:cs="Times New Roman"/>
        </w:rPr>
        <w:t xml:space="preserve">elektrooniline </w:t>
      </w:r>
      <w:r w:rsidR="00061CF1" w:rsidRPr="003409B1">
        <w:rPr>
          <w:rFonts w:ascii="Times New Roman" w:hAnsi="Times New Roman" w:cs="Times New Roman"/>
        </w:rPr>
        <w:t>veo</w:t>
      </w:r>
      <w:r w:rsidRPr="003409B1">
        <w:rPr>
          <w:rFonts w:ascii="Times New Roman" w:hAnsi="Times New Roman" w:cs="Times New Roman"/>
        </w:rPr>
        <w:t>teatis järgmiste andmetega:</w:t>
      </w:r>
    </w:p>
    <w:p w14:paraId="2A2502E7" w14:textId="4EF849E0" w:rsidR="009F1D79" w:rsidRPr="003409B1" w:rsidRDefault="009F1D79" w:rsidP="009F1D79">
      <w:pPr>
        <w:jc w:val="both"/>
        <w:rPr>
          <w:rFonts w:ascii="Times New Roman" w:hAnsi="Times New Roman" w:cs="Times New Roman"/>
        </w:rPr>
      </w:pPr>
      <w:r w:rsidRPr="003409B1">
        <w:rPr>
          <w:rFonts w:ascii="Times New Roman" w:hAnsi="Times New Roman" w:cs="Times New Roman"/>
        </w:rPr>
        <w:t>1) vedaja nimi, telefoninumber</w:t>
      </w:r>
      <w:ins w:id="56" w:author="Mari Koik - JUSTDIGI" w:date="2025-12-03T12:03:00Z" w16du:dateUtc="2025-12-03T10:03:00Z">
        <w:r w:rsidR="00C21D1E">
          <w:rPr>
            <w:rFonts w:ascii="Times New Roman" w:hAnsi="Times New Roman" w:cs="Times New Roman"/>
          </w:rPr>
          <w:t xml:space="preserve"> ja</w:t>
        </w:r>
      </w:ins>
      <w:del w:id="57" w:author="Mari Koik - JUSTDIGI" w:date="2025-12-03T12:03:00Z" w16du:dateUtc="2025-12-03T10:03:00Z">
        <w:r w:rsidRPr="003409B1" w:rsidDel="00C21D1E">
          <w:rPr>
            <w:rFonts w:ascii="Times New Roman" w:hAnsi="Times New Roman" w:cs="Times New Roman"/>
          </w:rPr>
          <w:delText>,</w:delText>
        </w:r>
      </w:del>
      <w:r w:rsidRPr="003409B1">
        <w:rPr>
          <w:rFonts w:ascii="Times New Roman" w:hAnsi="Times New Roman" w:cs="Times New Roman"/>
        </w:rPr>
        <w:t xml:space="preserve"> elektronposti aadress;</w:t>
      </w:r>
    </w:p>
    <w:p w14:paraId="68ED270A" w14:textId="296B053F" w:rsidR="009F1D79" w:rsidRPr="003409B1" w:rsidRDefault="009F1D79" w:rsidP="009F1D79">
      <w:pPr>
        <w:jc w:val="both"/>
        <w:rPr>
          <w:rFonts w:ascii="Times New Roman" w:hAnsi="Times New Roman" w:cs="Times New Roman"/>
        </w:rPr>
      </w:pPr>
      <w:r w:rsidRPr="003409B1">
        <w:rPr>
          <w:rFonts w:ascii="Times New Roman" w:hAnsi="Times New Roman" w:cs="Times New Roman"/>
        </w:rPr>
        <w:t>2) saadetise saaja nimi, telefoninumber</w:t>
      </w:r>
      <w:ins w:id="58" w:author="Mari Koik - JUSTDIGI" w:date="2025-12-03T12:03:00Z" w16du:dateUtc="2025-12-03T10:03:00Z">
        <w:r w:rsidR="00C21D1E">
          <w:rPr>
            <w:rFonts w:ascii="Times New Roman" w:hAnsi="Times New Roman" w:cs="Times New Roman"/>
          </w:rPr>
          <w:t xml:space="preserve"> ja</w:t>
        </w:r>
      </w:ins>
      <w:del w:id="59" w:author="Mari Koik - JUSTDIGI" w:date="2025-12-03T12:03:00Z" w16du:dateUtc="2025-12-03T10:03:00Z">
        <w:r w:rsidRPr="003409B1" w:rsidDel="00C21D1E">
          <w:rPr>
            <w:rFonts w:ascii="Times New Roman" w:hAnsi="Times New Roman" w:cs="Times New Roman"/>
          </w:rPr>
          <w:delText>,</w:delText>
        </w:r>
      </w:del>
      <w:r w:rsidRPr="003409B1">
        <w:rPr>
          <w:rFonts w:ascii="Times New Roman" w:hAnsi="Times New Roman" w:cs="Times New Roman"/>
        </w:rPr>
        <w:t xml:space="preserve"> elektronposti aadress;</w:t>
      </w:r>
    </w:p>
    <w:p w14:paraId="6CFFA3A4" w14:textId="6DDEE181" w:rsidR="009F1D79" w:rsidRPr="003409B1" w:rsidRDefault="009F1D79" w:rsidP="009F1D79">
      <w:pPr>
        <w:jc w:val="both"/>
        <w:rPr>
          <w:rFonts w:ascii="Times New Roman" w:hAnsi="Times New Roman" w:cs="Times New Roman"/>
        </w:rPr>
      </w:pPr>
      <w:r w:rsidRPr="003409B1">
        <w:rPr>
          <w:rFonts w:ascii="Times New Roman" w:hAnsi="Times New Roman" w:cs="Times New Roman"/>
        </w:rPr>
        <w:t xml:space="preserve">3) </w:t>
      </w:r>
      <w:proofErr w:type="spellStart"/>
      <w:r w:rsidRPr="003409B1">
        <w:rPr>
          <w:rFonts w:ascii="Times New Roman" w:hAnsi="Times New Roman" w:cs="Times New Roman"/>
        </w:rPr>
        <w:t>lõhkematerjali</w:t>
      </w:r>
      <w:proofErr w:type="spellEnd"/>
      <w:r w:rsidRPr="003409B1">
        <w:rPr>
          <w:rFonts w:ascii="Times New Roman" w:hAnsi="Times New Roman" w:cs="Times New Roman"/>
        </w:rPr>
        <w:t xml:space="preserve"> nimetus, kogus</w:t>
      </w:r>
      <w:r w:rsidR="0A49A417" w:rsidRPr="003409B1">
        <w:rPr>
          <w:rFonts w:ascii="Times New Roman" w:hAnsi="Times New Roman" w:cs="Times New Roman"/>
        </w:rPr>
        <w:t xml:space="preserve"> ja</w:t>
      </w:r>
      <w:r w:rsidRPr="003409B1">
        <w:rPr>
          <w:rFonts w:ascii="Times New Roman" w:hAnsi="Times New Roman" w:cs="Times New Roman"/>
        </w:rPr>
        <w:t xml:space="preserve"> ÜRO number;</w:t>
      </w:r>
    </w:p>
    <w:p w14:paraId="2635B1D5" w14:textId="77777777" w:rsidR="009F1D79" w:rsidRPr="003409B1" w:rsidRDefault="009F1D79" w:rsidP="009F1D79">
      <w:pPr>
        <w:jc w:val="both"/>
        <w:rPr>
          <w:rFonts w:ascii="Times New Roman" w:hAnsi="Times New Roman" w:cs="Times New Roman"/>
        </w:rPr>
      </w:pPr>
      <w:r w:rsidRPr="003409B1">
        <w:rPr>
          <w:rFonts w:ascii="Times New Roman" w:hAnsi="Times New Roman" w:cs="Times New Roman"/>
        </w:rPr>
        <w:t>4) veo toimumise viis, marsruut ja vedamise aeg kalendripäeva täpsusega.</w:t>
      </w:r>
    </w:p>
    <w:p w14:paraId="03025FA2" w14:textId="77777777" w:rsidR="00C312A8" w:rsidRPr="003409B1" w:rsidRDefault="00C312A8" w:rsidP="009F1D79">
      <w:pPr>
        <w:jc w:val="both"/>
        <w:rPr>
          <w:rFonts w:ascii="Times New Roman" w:hAnsi="Times New Roman" w:cs="Times New Roman"/>
        </w:rPr>
      </w:pPr>
    </w:p>
    <w:p w14:paraId="711349EC" w14:textId="6662A974" w:rsidR="009F1D79" w:rsidRPr="003409B1" w:rsidRDefault="009F1D79" w:rsidP="009F1D79">
      <w:pPr>
        <w:jc w:val="both"/>
        <w:rPr>
          <w:rFonts w:ascii="Times New Roman" w:hAnsi="Times New Roman" w:cs="Times New Roman"/>
        </w:rPr>
      </w:pPr>
      <w:r w:rsidRPr="003409B1">
        <w:rPr>
          <w:rFonts w:ascii="Times New Roman" w:hAnsi="Times New Roman" w:cs="Times New Roman"/>
        </w:rPr>
        <w:t>(</w:t>
      </w:r>
      <w:r w:rsidR="00D95A27">
        <w:rPr>
          <w:rFonts w:ascii="Times New Roman" w:hAnsi="Times New Roman" w:cs="Times New Roman"/>
        </w:rPr>
        <w:t>2</w:t>
      </w:r>
      <w:r w:rsidRPr="003409B1">
        <w:rPr>
          <w:rFonts w:ascii="Times New Roman" w:hAnsi="Times New Roman" w:cs="Times New Roman"/>
        </w:rPr>
        <w:t xml:space="preserve">) </w:t>
      </w:r>
      <w:r w:rsidR="00607D31" w:rsidRPr="003409B1">
        <w:rPr>
          <w:rFonts w:ascii="Times New Roman" w:hAnsi="Times New Roman" w:cs="Times New Roman"/>
        </w:rPr>
        <w:t xml:space="preserve">Olulise või kõrgendatud </w:t>
      </w:r>
      <w:r w:rsidRPr="003409B1">
        <w:rPr>
          <w:rFonts w:ascii="Times New Roman" w:hAnsi="Times New Roman" w:cs="Times New Roman"/>
        </w:rPr>
        <w:t xml:space="preserve">ohu korral julgeolekule </w:t>
      </w:r>
      <w:r w:rsidR="00607D31" w:rsidRPr="003409B1">
        <w:rPr>
          <w:rFonts w:ascii="Times New Roman" w:hAnsi="Times New Roman" w:cs="Times New Roman"/>
        </w:rPr>
        <w:t xml:space="preserve">võib Politsei- ja Piirivalveamet </w:t>
      </w:r>
      <w:r w:rsidR="0B3AF0B6" w:rsidRPr="003409B1">
        <w:rPr>
          <w:rFonts w:ascii="Times New Roman" w:hAnsi="Times New Roman" w:cs="Times New Roman"/>
        </w:rPr>
        <w:t xml:space="preserve">või Kaitsepolitseiamet </w:t>
      </w:r>
      <w:r w:rsidRPr="003409B1">
        <w:rPr>
          <w:rFonts w:ascii="Times New Roman" w:hAnsi="Times New Roman" w:cs="Times New Roman"/>
        </w:rPr>
        <w:t>nõuda</w:t>
      </w:r>
      <w:r w:rsidR="008E7E13" w:rsidRPr="003409B1">
        <w:rPr>
          <w:rFonts w:ascii="Times New Roman" w:hAnsi="Times New Roman" w:cs="Times New Roman"/>
        </w:rPr>
        <w:t xml:space="preserve"> </w:t>
      </w:r>
      <w:r w:rsidRPr="003409B1">
        <w:rPr>
          <w:rFonts w:ascii="Times New Roman" w:hAnsi="Times New Roman" w:cs="Times New Roman"/>
        </w:rPr>
        <w:t xml:space="preserve">marsruudi muutmist või täiendavate turvanõuete järgimist </w:t>
      </w:r>
      <w:proofErr w:type="spellStart"/>
      <w:r w:rsidRPr="003409B1">
        <w:rPr>
          <w:rFonts w:ascii="Times New Roman" w:hAnsi="Times New Roman" w:cs="Times New Roman"/>
        </w:rPr>
        <w:t>lõhkematerjali</w:t>
      </w:r>
      <w:proofErr w:type="spellEnd"/>
      <w:r w:rsidRPr="003409B1">
        <w:rPr>
          <w:rFonts w:ascii="Times New Roman" w:hAnsi="Times New Roman" w:cs="Times New Roman"/>
        </w:rPr>
        <w:t xml:space="preserve"> ebaseadusliku kasutamise ja omamise vältimiseks.</w:t>
      </w:r>
      <w:r w:rsidR="008E7E13" w:rsidRPr="003409B1">
        <w:rPr>
          <w:rFonts w:ascii="Times New Roman" w:hAnsi="Times New Roman" w:cs="Times New Roman"/>
        </w:rPr>
        <w:t>“</w:t>
      </w:r>
      <w:r w:rsidR="004F4E36" w:rsidRPr="003409B1">
        <w:rPr>
          <w:rFonts w:ascii="Times New Roman" w:hAnsi="Times New Roman" w:cs="Times New Roman"/>
        </w:rPr>
        <w:t>.</w:t>
      </w:r>
    </w:p>
    <w:p w14:paraId="5D219F3A" w14:textId="77777777" w:rsidR="00C11D7C" w:rsidRPr="003409B1" w:rsidRDefault="00C11D7C" w:rsidP="009F1D79">
      <w:pPr>
        <w:jc w:val="both"/>
        <w:rPr>
          <w:rFonts w:ascii="Times New Roman" w:hAnsi="Times New Roman" w:cs="Times New Roman"/>
        </w:rPr>
      </w:pPr>
    </w:p>
    <w:p w14:paraId="6C4297B8" w14:textId="53CE5170" w:rsidR="00BE4871" w:rsidRPr="003409B1" w:rsidRDefault="00BE4871" w:rsidP="00BE4871">
      <w:pPr>
        <w:jc w:val="both"/>
        <w:rPr>
          <w:rFonts w:ascii="Times New Roman" w:eastAsia="Aptos" w:hAnsi="Times New Roman" w:cs="Times New Roman"/>
          <w:b/>
          <w:bCs/>
        </w:rPr>
      </w:pPr>
      <w:r w:rsidRPr="003409B1">
        <w:rPr>
          <w:rFonts w:ascii="Times New Roman" w:eastAsia="Aptos" w:hAnsi="Times New Roman" w:cs="Times New Roman"/>
          <w:b/>
          <w:bCs/>
        </w:rPr>
        <w:t xml:space="preserve">§ </w:t>
      </w:r>
      <w:r w:rsidR="00220CDE" w:rsidRPr="003409B1">
        <w:rPr>
          <w:rFonts w:ascii="Times New Roman" w:eastAsia="Aptos" w:hAnsi="Times New Roman" w:cs="Times New Roman"/>
          <w:b/>
          <w:bCs/>
        </w:rPr>
        <w:t>4</w:t>
      </w:r>
      <w:r w:rsidRPr="003409B1">
        <w:rPr>
          <w:rFonts w:ascii="Times New Roman" w:eastAsia="Aptos" w:hAnsi="Times New Roman" w:cs="Times New Roman"/>
          <w:b/>
          <w:bCs/>
        </w:rPr>
        <w:t>. Riigilõivuseaduse muutmine</w:t>
      </w:r>
    </w:p>
    <w:p w14:paraId="51C35F82" w14:textId="77777777" w:rsidR="00BE4871" w:rsidRPr="003409B1" w:rsidRDefault="00BE4871" w:rsidP="00BE4871">
      <w:pPr>
        <w:jc w:val="both"/>
        <w:rPr>
          <w:rFonts w:ascii="Times New Roman" w:eastAsia="Aptos" w:hAnsi="Times New Roman" w:cs="Times New Roman"/>
        </w:rPr>
      </w:pPr>
    </w:p>
    <w:p w14:paraId="4F33ED32" w14:textId="77777777"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rPr>
        <w:t>Riigilõivuseaduses tehakse järgmised muudatused:</w:t>
      </w:r>
    </w:p>
    <w:p w14:paraId="161F7161" w14:textId="77777777" w:rsidR="00BE4871" w:rsidRPr="003409B1" w:rsidRDefault="00BE4871" w:rsidP="00BE4871">
      <w:pPr>
        <w:jc w:val="both"/>
        <w:rPr>
          <w:rFonts w:ascii="Times New Roman" w:eastAsia="Aptos" w:hAnsi="Times New Roman" w:cs="Times New Roman"/>
        </w:rPr>
      </w:pPr>
    </w:p>
    <w:p w14:paraId="4F4D6463" w14:textId="77777777"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b/>
          <w:bCs/>
        </w:rPr>
        <w:t>1)</w:t>
      </w:r>
      <w:r w:rsidRPr="003409B1">
        <w:rPr>
          <w:rFonts w:ascii="Times New Roman" w:eastAsia="Aptos" w:hAnsi="Times New Roman" w:cs="Times New Roman"/>
        </w:rPr>
        <w:t xml:space="preserve"> paragrahvi 206 lõikes 1 asendatakse arv „10“ arvuga „20“;</w:t>
      </w:r>
    </w:p>
    <w:p w14:paraId="6711151C" w14:textId="77777777" w:rsidR="00BE4871" w:rsidRPr="003409B1" w:rsidRDefault="00BE4871" w:rsidP="00BE4871">
      <w:pPr>
        <w:jc w:val="both"/>
        <w:rPr>
          <w:rFonts w:ascii="Times New Roman" w:eastAsia="Aptos" w:hAnsi="Times New Roman" w:cs="Times New Roman"/>
        </w:rPr>
      </w:pPr>
    </w:p>
    <w:p w14:paraId="1563C9A3" w14:textId="77777777"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b/>
          <w:bCs/>
        </w:rPr>
        <w:t>2)</w:t>
      </w:r>
      <w:r w:rsidRPr="003409B1">
        <w:rPr>
          <w:rFonts w:ascii="Times New Roman" w:eastAsia="Aptos" w:hAnsi="Times New Roman" w:cs="Times New Roman"/>
        </w:rPr>
        <w:t xml:space="preserve"> paragrahvi 206 täiendatakse lõikega 6</w:t>
      </w:r>
      <w:r w:rsidRPr="003409B1">
        <w:rPr>
          <w:rFonts w:ascii="Times New Roman" w:eastAsia="Aptos" w:hAnsi="Times New Roman" w:cs="Times New Roman"/>
          <w:vertAlign w:val="superscript"/>
        </w:rPr>
        <w:t>1</w:t>
      </w:r>
      <w:r w:rsidRPr="003409B1">
        <w:rPr>
          <w:rFonts w:ascii="Times New Roman" w:eastAsia="Aptos" w:hAnsi="Times New Roman" w:cs="Times New Roman"/>
        </w:rPr>
        <w:t xml:space="preserve"> järgmises sõnastuses: </w:t>
      </w:r>
    </w:p>
    <w:p w14:paraId="303B2C5C" w14:textId="77777777" w:rsidR="00BE4871" w:rsidRPr="003409B1" w:rsidRDefault="00BE4871" w:rsidP="00BE4871">
      <w:pPr>
        <w:jc w:val="both"/>
        <w:rPr>
          <w:rFonts w:ascii="Times New Roman" w:eastAsia="Aptos" w:hAnsi="Times New Roman" w:cs="Times New Roman"/>
        </w:rPr>
      </w:pPr>
    </w:p>
    <w:p w14:paraId="69219D76" w14:textId="005CB387"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rPr>
        <w:t>„(6</w:t>
      </w:r>
      <w:r w:rsidRPr="003409B1">
        <w:rPr>
          <w:rFonts w:ascii="Times New Roman" w:eastAsia="Aptos" w:hAnsi="Times New Roman" w:cs="Times New Roman"/>
          <w:vertAlign w:val="superscript"/>
        </w:rPr>
        <w:t>1</w:t>
      </w:r>
      <w:r w:rsidRPr="003409B1">
        <w:rPr>
          <w:rFonts w:ascii="Times New Roman" w:eastAsia="Aptos" w:hAnsi="Times New Roman" w:cs="Times New Roman"/>
        </w:rPr>
        <w:t>) Raadioteenuse osutamiseks ringhäälinguvõrgu raadiosaatjale sagedusloa kuni seitsmeks aastaks andmise või kehtivusaja pikendamise eest tasutakse riigilõivu 1/7 osa lisas 3 sätestatud määrast iga aasta kohta.“;</w:t>
      </w:r>
    </w:p>
    <w:p w14:paraId="49A2A21E" w14:textId="77777777" w:rsidR="00BE4871" w:rsidRPr="003409B1" w:rsidRDefault="00BE4871" w:rsidP="00BE4871">
      <w:pPr>
        <w:jc w:val="both"/>
        <w:rPr>
          <w:rFonts w:ascii="Times New Roman" w:eastAsia="Aptos" w:hAnsi="Times New Roman" w:cs="Times New Roman"/>
        </w:rPr>
      </w:pPr>
    </w:p>
    <w:p w14:paraId="7F32221A" w14:textId="5CCDE680"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b/>
          <w:bCs/>
        </w:rPr>
        <w:t>3)</w:t>
      </w:r>
      <w:r w:rsidRPr="003409B1">
        <w:rPr>
          <w:rFonts w:ascii="Times New Roman" w:eastAsia="Aptos" w:hAnsi="Times New Roman" w:cs="Times New Roman"/>
        </w:rPr>
        <w:t xml:space="preserve"> paragrahvi 206 lõiget 7</w:t>
      </w:r>
      <w:r w:rsidRPr="003409B1">
        <w:rPr>
          <w:rFonts w:ascii="Times New Roman" w:eastAsia="Aptos" w:hAnsi="Times New Roman" w:cs="Times New Roman"/>
          <w:vertAlign w:val="superscript"/>
        </w:rPr>
        <w:t>1</w:t>
      </w:r>
      <w:r w:rsidRPr="003409B1">
        <w:rPr>
          <w:rFonts w:ascii="Times New Roman" w:eastAsia="Aptos" w:hAnsi="Times New Roman" w:cs="Times New Roman"/>
        </w:rPr>
        <w:t xml:space="preserve"> täiendatakse pärast sõna „eurot“ sõnadega „iga sagedusloale kantud sageduskanali ja sagedusvahemiku kohta“;</w:t>
      </w:r>
    </w:p>
    <w:p w14:paraId="41532B0B" w14:textId="77777777" w:rsidR="00BE4871" w:rsidRPr="003409B1" w:rsidRDefault="00BE4871" w:rsidP="00BE4871">
      <w:pPr>
        <w:jc w:val="both"/>
        <w:rPr>
          <w:rFonts w:ascii="Times New Roman" w:eastAsia="Aptos" w:hAnsi="Times New Roman" w:cs="Times New Roman"/>
        </w:rPr>
      </w:pPr>
    </w:p>
    <w:p w14:paraId="2EA7188B" w14:textId="442B7FB5"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b/>
          <w:bCs/>
        </w:rPr>
        <w:t>4)</w:t>
      </w:r>
      <w:r w:rsidRPr="003409B1">
        <w:rPr>
          <w:rFonts w:ascii="Times New Roman" w:eastAsia="Aptos" w:hAnsi="Times New Roman" w:cs="Times New Roman"/>
        </w:rPr>
        <w:t xml:space="preserve"> paragrahvi 206 lõikeid 8 ja 10 täiendatakse pärast sõnu „välja arvatud“ tekstiosaga „</w:t>
      </w:r>
      <w:bookmarkStart w:id="60" w:name="_Hlk207624143"/>
      <w:r w:rsidRPr="003409B1">
        <w:rPr>
          <w:rFonts w:ascii="Times New Roman" w:eastAsia="Aptos" w:hAnsi="Times New Roman" w:cs="Times New Roman"/>
        </w:rPr>
        <w:t>raadioteenuse osutamiseks ringhäälinguvõrgu raadiosaatja</w:t>
      </w:r>
      <w:r w:rsidR="008B1544" w:rsidRPr="003409B1">
        <w:rPr>
          <w:rFonts w:ascii="Times New Roman" w:eastAsia="Aptos" w:hAnsi="Times New Roman" w:cs="Times New Roman"/>
        </w:rPr>
        <w:t>le antud</w:t>
      </w:r>
      <w:r w:rsidRPr="003409B1">
        <w:rPr>
          <w:rFonts w:ascii="Times New Roman" w:eastAsia="Aptos" w:hAnsi="Times New Roman" w:cs="Times New Roman"/>
        </w:rPr>
        <w:t xml:space="preserve"> sagedusluba,</w:t>
      </w:r>
      <w:bookmarkEnd w:id="60"/>
      <w:r w:rsidRPr="003409B1">
        <w:rPr>
          <w:rFonts w:ascii="Times New Roman" w:eastAsia="Aptos" w:hAnsi="Times New Roman" w:cs="Times New Roman"/>
        </w:rPr>
        <w:t>“;</w:t>
      </w:r>
    </w:p>
    <w:p w14:paraId="5B655447" w14:textId="77777777" w:rsidR="00BE4871" w:rsidRPr="003409B1" w:rsidRDefault="00BE4871" w:rsidP="00BE4871">
      <w:pPr>
        <w:jc w:val="both"/>
        <w:rPr>
          <w:rFonts w:ascii="Times New Roman" w:eastAsia="Aptos" w:hAnsi="Times New Roman" w:cs="Times New Roman"/>
        </w:rPr>
      </w:pPr>
    </w:p>
    <w:p w14:paraId="595F0215" w14:textId="77777777"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b/>
          <w:bCs/>
        </w:rPr>
        <w:t>5)</w:t>
      </w:r>
      <w:r w:rsidRPr="003409B1">
        <w:rPr>
          <w:rFonts w:ascii="Times New Roman" w:eastAsia="Aptos" w:hAnsi="Times New Roman" w:cs="Times New Roman"/>
        </w:rPr>
        <w:t xml:space="preserve"> paragrahvi 206 täiendatakse lõikega 8</w:t>
      </w:r>
      <w:r w:rsidRPr="003409B1">
        <w:rPr>
          <w:rFonts w:ascii="Times New Roman" w:eastAsia="Aptos" w:hAnsi="Times New Roman" w:cs="Times New Roman"/>
          <w:vertAlign w:val="superscript"/>
        </w:rPr>
        <w:t>1</w:t>
      </w:r>
      <w:r w:rsidRPr="003409B1">
        <w:rPr>
          <w:rFonts w:ascii="Times New Roman" w:eastAsia="Aptos" w:hAnsi="Times New Roman" w:cs="Times New Roman"/>
        </w:rPr>
        <w:t xml:space="preserve"> järgmises sõnastuses:</w:t>
      </w:r>
    </w:p>
    <w:p w14:paraId="2CDFB4C0" w14:textId="77777777" w:rsidR="00BE4871" w:rsidRPr="003409B1" w:rsidRDefault="00BE4871" w:rsidP="00BE4871">
      <w:pPr>
        <w:jc w:val="both"/>
        <w:rPr>
          <w:rFonts w:ascii="Times New Roman" w:eastAsia="Aptos" w:hAnsi="Times New Roman" w:cs="Times New Roman"/>
        </w:rPr>
      </w:pPr>
    </w:p>
    <w:p w14:paraId="1D25EA6A" w14:textId="2C3F5699"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rPr>
        <w:t>„(8</w:t>
      </w:r>
      <w:r w:rsidRPr="003409B1">
        <w:rPr>
          <w:rFonts w:ascii="Times New Roman" w:eastAsia="Aptos" w:hAnsi="Times New Roman" w:cs="Times New Roman"/>
          <w:vertAlign w:val="superscript"/>
        </w:rPr>
        <w:t>1</w:t>
      </w:r>
      <w:r w:rsidRPr="003409B1">
        <w:rPr>
          <w:rFonts w:ascii="Times New Roman" w:eastAsia="Aptos" w:hAnsi="Times New Roman" w:cs="Times New Roman"/>
        </w:rPr>
        <w:t>) Raadioteenuse osutamiseks ringhäälinguvõrgu raadiosaatja</w:t>
      </w:r>
      <w:r w:rsidR="00207479" w:rsidRPr="003409B1">
        <w:rPr>
          <w:rFonts w:ascii="Times New Roman" w:eastAsia="Aptos" w:hAnsi="Times New Roman" w:cs="Times New Roman"/>
        </w:rPr>
        <w:t>le</w:t>
      </w:r>
      <w:r w:rsidRPr="003409B1">
        <w:rPr>
          <w:rFonts w:ascii="Times New Roman" w:eastAsia="Aptos" w:hAnsi="Times New Roman" w:cs="Times New Roman"/>
        </w:rPr>
        <w:t xml:space="preserve"> sagedusloa 8–31 kalendripäevaks andmise või kehtivusaja pikendamise eest tasutakse riigilõivu 1/42 osa lisas 3 sätestatud määrast.“;</w:t>
      </w:r>
    </w:p>
    <w:p w14:paraId="529EB4FB" w14:textId="77777777" w:rsidR="00BE4871" w:rsidRPr="003409B1" w:rsidRDefault="00BE4871" w:rsidP="00BE4871">
      <w:pPr>
        <w:jc w:val="both"/>
        <w:rPr>
          <w:rFonts w:ascii="Times New Roman" w:eastAsia="Aptos" w:hAnsi="Times New Roman" w:cs="Times New Roman"/>
        </w:rPr>
      </w:pPr>
    </w:p>
    <w:p w14:paraId="2D91DE2C" w14:textId="77777777"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b/>
          <w:bCs/>
        </w:rPr>
        <w:t>6)</w:t>
      </w:r>
      <w:r w:rsidRPr="003409B1">
        <w:rPr>
          <w:rFonts w:ascii="Times New Roman" w:eastAsia="Aptos" w:hAnsi="Times New Roman" w:cs="Times New Roman"/>
        </w:rPr>
        <w:t xml:space="preserve"> paragrahvi 206 täiendatakse lõikega 10</w:t>
      </w:r>
      <w:r w:rsidRPr="003409B1">
        <w:rPr>
          <w:rFonts w:ascii="Times New Roman" w:eastAsia="Aptos" w:hAnsi="Times New Roman" w:cs="Times New Roman"/>
          <w:vertAlign w:val="superscript"/>
        </w:rPr>
        <w:t>1</w:t>
      </w:r>
      <w:r w:rsidRPr="003409B1">
        <w:rPr>
          <w:rFonts w:ascii="Times New Roman" w:eastAsia="Aptos" w:hAnsi="Times New Roman" w:cs="Times New Roman"/>
        </w:rPr>
        <w:t xml:space="preserve"> järgmises sõnastuses:</w:t>
      </w:r>
    </w:p>
    <w:p w14:paraId="5005016B" w14:textId="77777777" w:rsidR="00BE4871" w:rsidRPr="003409B1" w:rsidRDefault="00BE4871" w:rsidP="00BE4871">
      <w:pPr>
        <w:jc w:val="both"/>
        <w:rPr>
          <w:rFonts w:ascii="Times New Roman" w:eastAsia="Aptos" w:hAnsi="Times New Roman" w:cs="Times New Roman"/>
        </w:rPr>
      </w:pPr>
    </w:p>
    <w:p w14:paraId="6B1451FE" w14:textId="01EB351E"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rPr>
        <w:t>„(10</w:t>
      </w:r>
      <w:r w:rsidRPr="003409B1">
        <w:rPr>
          <w:rFonts w:ascii="Times New Roman" w:eastAsia="Aptos" w:hAnsi="Times New Roman" w:cs="Times New Roman"/>
          <w:vertAlign w:val="superscript"/>
        </w:rPr>
        <w:t>1</w:t>
      </w:r>
      <w:r w:rsidRPr="003409B1">
        <w:rPr>
          <w:rFonts w:ascii="Times New Roman" w:eastAsia="Aptos" w:hAnsi="Times New Roman" w:cs="Times New Roman"/>
        </w:rPr>
        <w:t>) Raadioteenuse osutamiseks ringhäälinguvõrgu raadiosaatja</w:t>
      </w:r>
      <w:r w:rsidR="002B47E5" w:rsidRPr="003409B1">
        <w:rPr>
          <w:rFonts w:ascii="Times New Roman" w:eastAsia="Aptos" w:hAnsi="Times New Roman" w:cs="Times New Roman"/>
        </w:rPr>
        <w:t>le</w:t>
      </w:r>
      <w:r w:rsidRPr="003409B1">
        <w:rPr>
          <w:rFonts w:ascii="Times New Roman" w:eastAsia="Aptos" w:hAnsi="Times New Roman" w:cs="Times New Roman"/>
        </w:rPr>
        <w:t xml:space="preserve"> sagedusloa 32 kalendripäeva</w:t>
      </w:r>
      <w:r w:rsidR="00547024" w:rsidRPr="003409B1">
        <w:rPr>
          <w:rFonts w:ascii="Times New Roman" w:eastAsia="Aptos" w:hAnsi="Times New Roman" w:cs="Times New Roman"/>
        </w:rPr>
        <w:t>ks</w:t>
      </w:r>
      <w:r w:rsidRPr="003409B1">
        <w:rPr>
          <w:rFonts w:ascii="Times New Roman" w:eastAsia="Aptos" w:hAnsi="Times New Roman" w:cs="Times New Roman"/>
        </w:rPr>
        <w:t xml:space="preserve"> kuni 11 kuuks andmise või kehtivusaja pikendamise eest tasutakse riigilõivu 1/84 osa lisas 3 sätestatud määrast iga kuu kohta.“;</w:t>
      </w:r>
    </w:p>
    <w:p w14:paraId="059A5B3D" w14:textId="77777777" w:rsidR="00BE4871" w:rsidRPr="003409B1" w:rsidRDefault="00BE4871" w:rsidP="00BE4871">
      <w:pPr>
        <w:jc w:val="both"/>
        <w:rPr>
          <w:rFonts w:ascii="Times New Roman" w:eastAsia="Aptos" w:hAnsi="Times New Roman" w:cs="Times New Roman"/>
        </w:rPr>
      </w:pPr>
    </w:p>
    <w:p w14:paraId="0DAADE3F" w14:textId="0DE9D079"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b/>
          <w:bCs/>
        </w:rPr>
        <w:t>7)</w:t>
      </w:r>
      <w:r w:rsidRPr="003409B1">
        <w:rPr>
          <w:rFonts w:ascii="Times New Roman" w:eastAsia="Aptos" w:hAnsi="Times New Roman" w:cs="Times New Roman"/>
        </w:rPr>
        <w:t xml:space="preserve"> paragrahvi 206 lõiget 13 täiendatakse pärast sõna „Sagedusloa“ tekstiosaga „, välja arvatud </w:t>
      </w:r>
      <w:bookmarkStart w:id="61" w:name="_Hlk201152836"/>
      <w:r w:rsidRPr="003409B1">
        <w:rPr>
          <w:rFonts w:ascii="Times New Roman" w:eastAsia="Aptos" w:hAnsi="Times New Roman" w:cs="Times New Roman"/>
        </w:rPr>
        <w:t>raadioteenuse osutamiseks ringhäälinguvõrgu raadiosaatja</w:t>
      </w:r>
      <w:r w:rsidR="009C5F58" w:rsidRPr="003409B1">
        <w:rPr>
          <w:rFonts w:ascii="Times New Roman" w:eastAsia="Aptos" w:hAnsi="Times New Roman" w:cs="Times New Roman"/>
        </w:rPr>
        <w:t>le antud</w:t>
      </w:r>
      <w:r w:rsidRPr="003409B1">
        <w:rPr>
          <w:rFonts w:ascii="Times New Roman" w:eastAsia="Aptos" w:hAnsi="Times New Roman" w:cs="Times New Roman"/>
        </w:rPr>
        <w:t xml:space="preserve"> sagedusloa</w:t>
      </w:r>
      <w:bookmarkEnd w:id="61"/>
      <w:r w:rsidRPr="003409B1">
        <w:rPr>
          <w:rFonts w:ascii="Times New Roman" w:eastAsia="Aptos" w:hAnsi="Times New Roman" w:cs="Times New Roman"/>
        </w:rPr>
        <w:t>,“;</w:t>
      </w:r>
    </w:p>
    <w:p w14:paraId="6F1CDB5E" w14:textId="77777777" w:rsidR="00BE4871" w:rsidRPr="003409B1" w:rsidRDefault="00BE4871" w:rsidP="00BE4871">
      <w:pPr>
        <w:jc w:val="both"/>
        <w:rPr>
          <w:rFonts w:ascii="Times New Roman" w:eastAsia="Aptos" w:hAnsi="Times New Roman" w:cs="Times New Roman"/>
        </w:rPr>
      </w:pPr>
    </w:p>
    <w:p w14:paraId="4118A61A" w14:textId="77777777" w:rsidR="00BE4871" w:rsidRPr="003409B1" w:rsidRDefault="00BE4871" w:rsidP="00BE4871">
      <w:pPr>
        <w:jc w:val="both"/>
        <w:rPr>
          <w:rFonts w:ascii="Times New Roman" w:eastAsia="Aptos" w:hAnsi="Times New Roman" w:cs="Times New Roman"/>
        </w:rPr>
      </w:pPr>
      <w:r w:rsidRPr="003409B1">
        <w:rPr>
          <w:rFonts w:ascii="Times New Roman" w:eastAsia="Aptos" w:hAnsi="Times New Roman" w:cs="Times New Roman"/>
          <w:b/>
          <w:bCs/>
        </w:rPr>
        <w:t>8)</w:t>
      </w:r>
      <w:r w:rsidRPr="003409B1">
        <w:rPr>
          <w:rFonts w:ascii="Times New Roman" w:eastAsia="Aptos" w:hAnsi="Times New Roman" w:cs="Times New Roman"/>
        </w:rPr>
        <w:t xml:space="preserve"> paragrahvi 206 täiendatakse lõikega 13</w:t>
      </w:r>
      <w:r w:rsidRPr="003409B1">
        <w:rPr>
          <w:rFonts w:ascii="Times New Roman" w:eastAsia="Aptos" w:hAnsi="Times New Roman" w:cs="Times New Roman"/>
          <w:vertAlign w:val="superscript"/>
        </w:rPr>
        <w:t>1</w:t>
      </w:r>
      <w:r w:rsidRPr="003409B1">
        <w:rPr>
          <w:rFonts w:ascii="Times New Roman" w:eastAsia="Aptos" w:hAnsi="Times New Roman" w:cs="Times New Roman"/>
        </w:rPr>
        <w:t xml:space="preserve"> järgmises sõnastuses:</w:t>
      </w:r>
    </w:p>
    <w:p w14:paraId="69A8FE26" w14:textId="77777777" w:rsidR="00BE4871" w:rsidRPr="003409B1" w:rsidRDefault="00BE4871" w:rsidP="00BE4871">
      <w:pPr>
        <w:jc w:val="both"/>
        <w:rPr>
          <w:rFonts w:ascii="Times New Roman" w:eastAsia="Aptos" w:hAnsi="Times New Roman" w:cs="Times New Roman"/>
        </w:rPr>
      </w:pPr>
    </w:p>
    <w:p w14:paraId="132AD551" w14:textId="7E9E43B6" w:rsidR="00BE4871" w:rsidRPr="003409B1" w:rsidRDefault="00BE4871" w:rsidP="6D5F3DFB">
      <w:pPr>
        <w:jc w:val="both"/>
        <w:rPr>
          <w:rFonts w:ascii="Times New Roman" w:eastAsia="Aptos" w:hAnsi="Times New Roman" w:cs="Times New Roman"/>
        </w:rPr>
      </w:pPr>
      <w:r w:rsidRPr="003409B1">
        <w:rPr>
          <w:rFonts w:ascii="Times New Roman" w:eastAsia="Aptos" w:hAnsi="Times New Roman" w:cs="Times New Roman"/>
        </w:rPr>
        <w:t>„(13</w:t>
      </w:r>
      <w:r w:rsidRPr="003409B1">
        <w:rPr>
          <w:rFonts w:ascii="Times New Roman" w:eastAsia="Aptos" w:hAnsi="Times New Roman" w:cs="Times New Roman"/>
          <w:vertAlign w:val="superscript"/>
        </w:rPr>
        <w:t>1</w:t>
      </w:r>
      <w:r w:rsidRPr="003409B1">
        <w:rPr>
          <w:rFonts w:ascii="Times New Roman" w:eastAsia="Aptos" w:hAnsi="Times New Roman" w:cs="Times New Roman"/>
        </w:rPr>
        <w:t>) Raadioteenuse osutamiseks ringhäälinguvõrgu raadiosaatja</w:t>
      </w:r>
      <w:r w:rsidR="009C5F58" w:rsidRPr="003409B1">
        <w:rPr>
          <w:rFonts w:ascii="Times New Roman" w:eastAsia="Aptos" w:hAnsi="Times New Roman" w:cs="Times New Roman"/>
        </w:rPr>
        <w:t>le antud</w:t>
      </w:r>
      <w:r w:rsidRPr="003409B1">
        <w:rPr>
          <w:rFonts w:ascii="Times New Roman" w:eastAsia="Aptos" w:hAnsi="Times New Roman" w:cs="Times New Roman"/>
        </w:rPr>
        <w:t xml:space="preserve"> sagedusloa omaniku soovil sagedusloal lisas 3 nimetatud tingimuste muutmise eest tasutakse riigilõivu lisaks käesoleva paragrahvi lõikes 12 sätestatud riigilõivumäärale 1/84 osa lisas 3 sätestatud esialgse riigilõivumäära ja muudetud tingimuste esialgsest suurema riigilõivumäära erinevusest iga kuu kohta, mis on jäänud sagedusloa kehtivusaja lõppemiseni.“;</w:t>
      </w:r>
    </w:p>
    <w:p w14:paraId="6D465246" w14:textId="77777777" w:rsidR="00BE4871" w:rsidRPr="003409B1" w:rsidRDefault="00BE4871" w:rsidP="00BE4871">
      <w:pPr>
        <w:jc w:val="both"/>
        <w:rPr>
          <w:rFonts w:ascii="Times New Roman" w:eastAsia="Aptos" w:hAnsi="Times New Roman" w:cs="Times New Roman"/>
        </w:rPr>
      </w:pPr>
    </w:p>
    <w:p w14:paraId="55DA07B1" w14:textId="3DE818FB" w:rsidR="00966912" w:rsidRPr="003409B1" w:rsidRDefault="00BE4871" w:rsidP="6D5F3DFB">
      <w:pPr>
        <w:jc w:val="both"/>
        <w:rPr>
          <w:rFonts w:ascii="Times New Roman" w:hAnsi="Times New Roman" w:cs="Times New Roman"/>
        </w:rPr>
      </w:pPr>
      <w:r w:rsidRPr="003409B1">
        <w:rPr>
          <w:rFonts w:ascii="Times New Roman" w:eastAsia="Aptos" w:hAnsi="Times New Roman" w:cs="Times New Roman"/>
          <w:b/>
          <w:bCs/>
        </w:rPr>
        <w:t>9)</w:t>
      </w:r>
      <w:r w:rsidRPr="003409B1">
        <w:rPr>
          <w:rFonts w:ascii="Times New Roman" w:eastAsia="Aptos" w:hAnsi="Times New Roman" w:cs="Times New Roman"/>
        </w:rPr>
        <w:t xml:space="preserve"> seaduse lisa 3 kehtestatakse uues sõnastuses (lisatud).</w:t>
      </w:r>
    </w:p>
    <w:p w14:paraId="2D28B23A" w14:textId="77777777" w:rsidR="00966912" w:rsidRPr="003409B1" w:rsidRDefault="00966912" w:rsidP="009F1D79">
      <w:pPr>
        <w:jc w:val="both"/>
        <w:rPr>
          <w:rFonts w:ascii="Times New Roman" w:hAnsi="Times New Roman" w:cs="Times New Roman"/>
        </w:rPr>
      </w:pPr>
    </w:p>
    <w:p w14:paraId="36C09B65" w14:textId="3EB61F3F" w:rsidR="00C11D7C" w:rsidRPr="003409B1" w:rsidRDefault="00C11D7C" w:rsidP="009F1D79">
      <w:pPr>
        <w:jc w:val="both"/>
        <w:rPr>
          <w:rFonts w:ascii="Times New Roman" w:hAnsi="Times New Roman" w:cs="Times New Roman"/>
          <w:b/>
          <w:bCs/>
        </w:rPr>
      </w:pPr>
      <w:r w:rsidRPr="003409B1">
        <w:rPr>
          <w:rFonts w:ascii="Times New Roman" w:hAnsi="Times New Roman" w:cs="Times New Roman"/>
          <w:b/>
          <w:bCs/>
        </w:rPr>
        <w:t xml:space="preserve">§ </w:t>
      </w:r>
      <w:r w:rsidR="007F524E" w:rsidRPr="003409B1">
        <w:rPr>
          <w:rFonts w:ascii="Times New Roman" w:hAnsi="Times New Roman" w:cs="Times New Roman"/>
          <w:b/>
          <w:bCs/>
        </w:rPr>
        <w:t>5</w:t>
      </w:r>
      <w:r w:rsidRPr="003409B1">
        <w:rPr>
          <w:rFonts w:ascii="Times New Roman" w:hAnsi="Times New Roman" w:cs="Times New Roman"/>
          <w:b/>
          <w:bCs/>
        </w:rPr>
        <w:t>. Tarbijakaitseseaduse muutmine</w:t>
      </w:r>
    </w:p>
    <w:p w14:paraId="602C2470" w14:textId="77777777" w:rsidR="00966912" w:rsidRPr="003409B1" w:rsidRDefault="00966912" w:rsidP="009F1D79">
      <w:pPr>
        <w:jc w:val="both"/>
        <w:rPr>
          <w:rFonts w:ascii="Times New Roman" w:hAnsi="Times New Roman" w:cs="Times New Roman"/>
        </w:rPr>
      </w:pPr>
    </w:p>
    <w:p w14:paraId="5DBE36DD" w14:textId="26FD582B" w:rsidR="00C11D7C" w:rsidRPr="003409B1" w:rsidRDefault="00C11D7C" w:rsidP="009F1D79">
      <w:pPr>
        <w:jc w:val="both"/>
        <w:rPr>
          <w:rFonts w:ascii="Times New Roman" w:hAnsi="Times New Roman" w:cs="Times New Roman"/>
        </w:rPr>
      </w:pPr>
      <w:r w:rsidRPr="003409B1">
        <w:rPr>
          <w:rFonts w:ascii="Times New Roman" w:hAnsi="Times New Roman" w:cs="Times New Roman"/>
        </w:rPr>
        <w:t xml:space="preserve">Tarbijakaitseseaduses tehakse </w:t>
      </w:r>
      <w:r w:rsidR="00B67072" w:rsidRPr="003409B1">
        <w:rPr>
          <w:rFonts w:ascii="Times New Roman" w:hAnsi="Times New Roman" w:cs="Times New Roman"/>
        </w:rPr>
        <w:t>järgmised muudatused:</w:t>
      </w:r>
    </w:p>
    <w:p w14:paraId="0E27A031" w14:textId="77777777" w:rsidR="00B67072" w:rsidRPr="003409B1" w:rsidRDefault="00B67072" w:rsidP="009F1D79">
      <w:pPr>
        <w:jc w:val="both"/>
        <w:rPr>
          <w:rFonts w:ascii="Times New Roman" w:hAnsi="Times New Roman" w:cs="Times New Roman"/>
        </w:rPr>
      </w:pPr>
    </w:p>
    <w:p w14:paraId="439AB03C" w14:textId="2F1386BF" w:rsidR="004F0BC8" w:rsidRPr="003409B1" w:rsidRDefault="00DBF896" w:rsidP="009F1D79">
      <w:pPr>
        <w:jc w:val="both"/>
        <w:rPr>
          <w:rFonts w:ascii="Times New Roman" w:hAnsi="Times New Roman" w:cs="Times New Roman"/>
        </w:rPr>
      </w:pPr>
      <w:r w:rsidRPr="003409B1">
        <w:rPr>
          <w:rFonts w:ascii="Times New Roman" w:hAnsi="Times New Roman" w:cs="Times New Roman"/>
          <w:b/>
          <w:bCs/>
        </w:rPr>
        <w:t xml:space="preserve">1) </w:t>
      </w:r>
      <w:r w:rsidR="5EA4CEB2" w:rsidRPr="003409B1">
        <w:rPr>
          <w:rFonts w:ascii="Times New Roman" w:hAnsi="Times New Roman" w:cs="Times New Roman"/>
        </w:rPr>
        <w:t>paragrahvi 41 lõige</w:t>
      </w:r>
      <w:r w:rsidR="606A9FC5" w:rsidRPr="003409B1">
        <w:rPr>
          <w:rFonts w:ascii="Times New Roman" w:hAnsi="Times New Roman" w:cs="Times New Roman"/>
        </w:rPr>
        <w:t>t</w:t>
      </w:r>
      <w:r w:rsidR="5EA4CEB2" w:rsidRPr="003409B1">
        <w:rPr>
          <w:rFonts w:ascii="Times New Roman" w:hAnsi="Times New Roman" w:cs="Times New Roman"/>
        </w:rPr>
        <w:t xml:space="preserve"> 1 </w:t>
      </w:r>
      <w:r w:rsidR="606A9FC5" w:rsidRPr="003409B1">
        <w:rPr>
          <w:rFonts w:ascii="Times New Roman" w:hAnsi="Times New Roman" w:cs="Times New Roman"/>
        </w:rPr>
        <w:t>täiendatakse pärast sõn</w:t>
      </w:r>
      <w:r w:rsidR="3ED9380D" w:rsidRPr="003409B1">
        <w:rPr>
          <w:rFonts w:ascii="Times New Roman" w:hAnsi="Times New Roman" w:cs="Times New Roman"/>
        </w:rPr>
        <w:t xml:space="preserve">u „esimees ja“ </w:t>
      </w:r>
      <w:r w:rsidR="16D9BF1C" w:rsidRPr="003409B1">
        <w:rPr>
          <w:rFonts w:ascii="Times New Roman" w:hAnsi="Times New Roman" w:cs="Times New Roman"/>
        </w:rPr>
        <w:t>tekstiosaga</w:t>
      </w:r>
      <w:r w:rsidR="3ED9380D" w:rsidRPr="003409B1">
        <w:rPr>
          <w:rFonts w:ascii="Times New Roman" w:hAnsi="Times New Roman" w:cs="Times New Roman"/>
        </w:rPr>
        <w:t xml:space="preserve"> </w:t>
      </w:r>
      <w:r w:rsidR="2BAD3686" w:rsidRPr="003409B1">
        <w:rPr>
          <w:rFonts w:ascii="Times New Roman" w:hAnsi="Times New Roman" w:cs="Times New Roman"/>
        </w:rPr>
        <w:t>„</w:t>
      </w:r>
      <w:r w:rsidR="1BCD8145" w:rsidRPr="003409B1">
        <w:rPr>
          <w:rFonts w:ascii="Times New Roman" w:hAnsi="Times New Roman" w:cs="Times New Roman"/>
        </w:rPr>
        <w:t>käesoleva paragrahvi lõikes 11</w:t>
      </w:r>
      <w:r w:rsidR="1BCD8145" w:rsidRPr="003409B1">
        <w:rPr>
          <w:rFonts w:ascii="Times New Roman" w:hAnsi="Times New Roman" w:cs="Times New Roman"/>
          <w:vertAlign w:val="superscript"/>
        </w:rPr>
        <w:t>2</w:t>
      </w:r>
      <w:r w:rsidR="1BCD8145" w:rsidRPr="003409B1">
        <w:rPr>
          <w:rFonts w:ascii="Times New Roman" w:hAnsi="Times New Roman" w:cs="Times New Roman"/>
        </w:rPr>
        <w:t xml:space="preserve"> </w:t>
      </w:r>
      <w:r w:rsidR="040591C1" w:rsidRPr="003409B1">
        <w:rPr>
          <w:rFonts w:ascii="Times New Roman" w:hAnsi="Times New Roman" w:cs="Times New Roman"/>
        </w:rPr>
        <w:t>nimetatud</w:t>
      </w:r>
      <w:r w:rsidR="1BCD8145" w:rsidRPr="003409B1">
        <w:rPr>
          <w:rFonts w:ascii="Times New Roman" w:hAnsi="Times New Roman" w:cs="Times New Roman"/>
        </w:rPr>
        <w:t xml:space="preserve"> juhul</w:t>
      </w:r>
      <w:r w:rsidR="040591C1" w:rsidRPr="003409B1">
        <w:rPr>
          <w:rFonts w:ascii="Times New Roman" w:hAnsi="Times New Roman" w:cs="Times New Roman"/>
        </w:rPr>
        <w:t>“;</w:t>
      </w:r>
    </w:p>
    <w:p w14:paraId="67795E1C" w14:textId="77777777" w:rsidR="00D16A3F" w:rsidRPr="003409B1" w:rsidRDefault="00D16A3F" w:rsidP="009F1D79">
      <w:pPr>
        <w:jc w:val="both"/>
        <w:rPr>
          <w:rFonts w:ascii="Times New Roman" w:hAnsi="Times New Roman" w:cs="Times New Roman"/>
          <w:b/>
          <w:bCs/>
        </w:rPr>
      </w:pPr>
    </w:p>
    <w:p w14:paraId="27ABA692" w14:textId="4C6A5333" w:rsidR="00B67072" w:rsidRPr="003409B1" w:rsidRDefault="3762DDCA" w:rsidP="009F1D79">
      <w:pPr>
        <w:jc w:val="both"/>
        <w:rPr>
          <w:rFonts w:ascii="Times New Roman" w:hAnsi="Times New Roman" w:cs="Times New Roman"/>
        </w:rPr>
      </w:pPr>
      <w:r w:rsidRPr="003409B1">
        <w:rPr>
          <w:rFonts w:ascii="Times New Roman" w:hAnsi="Times New Roman" w:cs="Times New Roman"/>
          <w:b/>
          <w:bCs/>
        </w:rPr>
        <w:t>2</w:t>
      </w:r>
      <w:r w:rsidR="5C4BAD36" w:rsidRPr="003409B1">
        <w:rPr>
          <w:rFonts w:ascii="Times New Roman" w:hAnsi="Times New Roman" w:cs="Times New Roman"/>
          <w:b/>
          <w:bCs/>
        </w:rPr>
        <w:t>)</w:t>
      </w:r>
      <w:r w:rsidR="5C4BAD36" w:rsidRPr="003409B1">
        <w:rPr>
          <w:rFonts w:ascii="Times New Roman" w:hAnsi="Times New Roman" w:cs="Times New Roman"/>
        </w:rPr>
        <w:t xml:space="preserve"> </w:t>
      </w:r>
      <w:r w:rsidR="145E106B" w:rsidRPr="003409B1">
        <w:rPr>
          <w:rFonts w:ascii="Times New Roman" w:hAnsi="Times New Roman" w:cs="Times New Roman"/>
        </w:rPr>
        <w:t>paragrahvi 41 lõiked 11</w:t>
      </w:r>
      <w:r w:rsidR="145E106B" w:rsidRPr="003409B1">
        <w:rPr>
          <w:rFonts w:ascii="Times New Roman" w:hAnsi="Times New Roman" w:cs="Times New Roman"/>
          <w:vertAlign w:val="superscript"/>
        </w:rPr>
        <w:t>1</w:t>
      </w:r>
      <w:r w:rsidR="145E106B" w:rsidRPr="003409B1">
        <w:rPr>
          <w:rFonts w:ascii="Times New Roman" w:hAnsi="Times New Roman" w:cs="Times New Roman"/>
        </w:rPr>
        <w:t xml:space="preserve"> ja 11</w:t>
      </w:r>
      <w:r w:rsidR="145E106B" w:rsidRPr="003409B1">
        <w:rPr>
          <w:rFonts w:ascii="Times New Roman" w:hAnsi="Times New Roman" w:cs="Times New Roman"/>
          <w:vertAlign w:val="superscript"/>
        </w:rPr>
        <w:t>2</w:t>
      </w:r>
      <w:r w:rsidR="145E106B" w:rsidRPr="003409B1">
        <w:rPr>
          <w:rFonts w:ascii="Times New Roman" w:hAnsi="Times New Roman" w:cs="Times New Roman"/>
        </w:rPr>
        <w:t xml:space="preserve"> muudetakse ja sõnastatakse </w:t>
      </w:r>
      <w:r w:rsidR="44B78CCA" w:rsidRPr="003409B1">
        <w:rPr>
          <w:rFonts w:ascii="Times New Roman" w:hAnsi="Times New Roman" w:cs="Times New Roman"/>
        </w:rPr>
        <w:t>järgmiselt:</w:t>
      </w:r>
    </w:p>
    <w:p w14:paraId="3A408947" w14:textId="77777777" w:rsidR="002B5675" w:rsidRPr="003409B1" w:rsidRDefault="002B5675" w:rsidP="001529EA">
      <w:pPr>
        <w:jc w:val="both"/>
        <w:rPr>
          <w:rFonts w:ascii="Times New Roman" w:hAnsi="Times New Roman" w:cs="Times New Roman"/>
        </w:rPr>
      </w:pPr>
    </w:p>
    <w:p w14:paraId="4577FAF8" w14:textId="0A5D5989" w:rsidR="001529EA" w:rsidRPr="003409B1" w:rsidRDefault="44B78CCA" w:rsidP="001529EA">
      <w:pPr>
        <w:jc w:val="both"/>
        <w:rPr>
          <w:rFonts w:ascii="Times New Roman" w:hAnsi="Times New Roman" w:cs="Times New Roman"/>
        </w:rPr>
      </w:pPr>
      <w:r w:rsidRPr="003409B1">
        <w:rPr>
          <w:rFonts w:ascii="Times New Roman" w:hAnsi="Times New Roman" w:cs="Times New Roman"/>
        </w:rPr>
        <w:t>„</w:t>
      </w:r>
      <w:r w:rsidR="40575482" w:rsidRPr="003409B1">
        <w:rPr>
          <w:rFonts w:ascii="Times New Roman" w:hAnsi="Times New Roman" w:cs="Times New Roman"/>
        </w:rPr>
        <w:t>(11</w:t>
      </w:r>
      <w:r w:rsidR="40575482" w:rsidRPr="003409B1">
        <w:rPr>
          <w:rFonts w:ascii="Times New Roman" w:hAnsi="Times New Roman" w:cs="Times New Roman"/>
          <w:vertAlign w:val="superscript"/>
        </w:rPr>
        <w:t>1</w:t>
      </w:r>
      <w:r w:rsidR="40575482" w:rsidRPr="003409B1">
        <w:rPr>
          <w:rFonts w:ascii="Times New Roman" w:hAnsi="Times New Roman" w:cs="Times New Roman"/>
        </w:rPr>
        <w:t xml:space="preserve">) </w:t>
      </w:r>
      <w:r w:rsidR="34930ADE" w:rsidRPr="003409B1">
        <w:rPr>
          <w:rFonts w:ascii="Times New Roman" w:hAnsi="Times New Roman" w:cs="Times New Roman"/>
        </w:rPr>
        <w:t>Komisjoni koosseis kinnitatakse üheliikmelisena. Üheliikmeline komisjon koosneb komisjoni esimehest.</w:t>
      </w:r>
    </w:p>
    <w:p w14:paraId="7AD0ABEB" w14:textId="77777777" w:rsidR="002B5675" w:rsidRPr="003409B1" w:rsidRDefault="002B5675" w:rsidP="009F1D79">
      <w:pPr>
        <w:jc w:val="both"/>
        <w:rPr>
          <w:rFonts w:ascii="Times New Roman" w:hAnsi="Times New Roman" w:cs="Times New Roman"/>
        </w:rPr>
      </w:pPr>
    </w:p>
    <w:p w14:paraId="1702043A" w14:textId="4511D2B2" w:rsidR="00D5656C" w:rsidRPr="003409B1" w:rsidRDefault="40575482" w:rsidP="009F1D79">
      <w:pPr>
        <w:jc w:val="both"/>
        <w:rPr>
          <w:rFonts w:ascii="Times New Roman" w:hAnsi="Times New Roman" w:cs="Times New Roman"/>
        </w:rPr>
      </w:pPr>
      <w:r w:rsidRPr="003409B1">
        <w:rPr>
          <w:rFonts w:ascii="Times New Roman" w:hAnsi="Times New Roman" w:cs="Times New Roman"/>
        </w:rPr>
        <w:t>(11</w:t>
      </w:r>
      <w:r w:rsidRPr="003409B1">
        <w:rPr>
          <w:rFonts w:ascii="Times New Roman" w:hAnsi="Times New Roman" w:cs="Times New Roman"/>
          <w:vertAlign w:val="superscript"/>
        </w:rPr>
        <w:t>2</w:t>
      </w:r>
      <w:r w:rsidRPr="003409B1">
        <w:rPr>
          <w:rFonts w:ascii="Times New Roman" w:hAnsi="Times New Roman" w:cs="Times New Roman"/>
        </w:rPr>
        <w:t>) Kui tarbijavaidlusasja läbivaatamise ettevalmistamise käigus kogutud teabe ja tõendite alusel on tarbijavaidlusasja asjaolud ebaselged või keeru</w:t>
      </w:r>
      <w:r w:rsidR="369654C5" w:rsidRPr="003409B1">
        <w:rPr>
          <w:rFonts w:ascii="Times New Roman" w:hAnsi="Times New Roman" w:cs="Times New Roman"/>
        </w:rPr>
        <w:t>kad</w:t>
      </w:r>
      <w:r w:rsidRPr="003409B1">
        <w:rPr>
          <w:rFonts w:ascii="Times New Roman" w:hAnsi="Times New Roman" w:cs="Times New Roman"/>
        </w:rPr>
        <w:t xml:space="preserve">, võib </w:t>
      </w:r>
      <w:r w:rsidR="34930ADE" w:rsidRPr="003409B1">
        <w:rPr>
          <w:rFonts w:ascii="Times New Roman" w:hAnsi="Times New Roman" w:cs="Times New Roman"/>
        </w:rPr>
        <w:t xml:space="preserve">komisjoni koosseisu kinnitada kolmeliikmelisena. </w:t>
      </w:r>
      <w:r w:rsidR="506C6BFC" w:rsidRPr="003409B1">
        <w:rPr>
          <w:rFonts w:ascii="Times New Roman" w:hAnsi="Times New Roman" w:cs="Times New Roman"/>
        </w:rPr>
        <w:t>Kolmeliikmeline komisjon koosneb komisjoni esimehest, ettevõtlus- või kutseliidu esindajast ja tarbijate huve esindava organisatsiooni või asutuse esindajast</w:t>
      </w:r>
      <w:r w:rsidR="225A99E4" w:rsidRPr="003409B1">
        <w:rPr>
          <w:rFonts w:ascii="Times New Roman" w:hAnsi="Times New Roman" w:cs="Times New Roman"/>
        </w:rPr>
        <w:t>.</w:t>
      </w:r>
      <w:r w:rsidR="506C6BFC" w:rsidRPr="003409B1">
        <w:rPr>
          <w:rFonts w:ascii="Times New Roman" w:hAnsi="Times New Roman" w:cs="Times New Roman"/>
        </w:rPr>
        <w:t xml:space="preserve"> </w:t>
      </w:r>
      <w:r w:rsidR="24C40ADD" w:rsidRPr="003409B1">
        <w:rPr>
          <w:rFonts w:ascii="Times New Roman" w:hAnsi="Times New Roman" w:cs="Times New Roman"/>
        </w:rPr>
        <w:t xml:space="preserve">Ettevõtlus- või kutseliidu esindaja </w:t>
      </w:r>
      <w:r w:rsidR="44015895" w:rsidRPr="003409B1">
        <w:rPr>
          <w:rFonts w:ascii="Times New Roman" w:hAnsi="Times New Roman" w:cs="Times New Roman"/>
        </w:rPr>
        <w:t>kinnitatakse komisjoni koosseisu</w:t>
      </w:r>
      <w:r w:rsidR="00435C9A" w:rsidRPr="003409B1">
        <w:rPr>
          <w:rFonts w:ascii="Times New Roman" w:hAnsi="Times New Roman" w:cs="Times New Roman"/>
        </w:rPr>
        <w:t>,</w:t>
      </w:r>
      <w:r w:rsidR="44015895" w:rsidRPr="003409B1">
        <w:rPr>
          <w:rFonts w:ascii="Times New Roman" w:hAnsi="Times New Roman" w:cs="Times New Roman"/>
        </w:rPr>
        <w:t xml:space="preserve"> lähtudes </w:t>
      </w:r>
      <w:r w:rsidR="320C4926" w:rsidRPr="003409B1">
        <w:rPr>
          <w:rFonts w:ascii="Times New Roman" w:hAnsi="Times New Roman" w:cs="Times New Roman"/>
        </w:rPr>
        <w:t xml:space="preserve">vaidlusega seotud kaupleja tegevusvaldkonnast. </w:t>
      </w:r>
      <w:r w:rsidR="7CAE4A93" w:rsidRPr="003409B1">
        <w:rPr>
          <w:rFonts w:ascii="Times New Roman" w:hAnsi="Times New Roman" w:cs="Times New Roman"/>
        </w:rPr>
        <w:t xml:space="preserve">Tarbijate </w:t>
      </w:r>
      <w:r w:rsidR="27B32FC5" w:rsidRPr="003409B1">
        <w:rPr>
          <w:rFonts w:ascii="Times New Roman" w:hAnsi="Times New Roman" w:cs="Times New Roman"/>
        </w:rPr>
        <w:t xml:space="preserve">huvide </w:t>
      </w:r>
      <w:r w:rsidR="7CAE4A93" w:rsidRPr="003409B1">
        <w:rPr>
          <w:rFonts w:ascii="Times New Roman" w:hAnsi="Times New Roman" w:cs="Times New Roman"/>
        </w:rPr>
        <w:t>esindajana ei</w:t>
      </w:r>
      <w:r w:rsidR="27B32FC5" w:rsidRPr="003409B1">
        <w:rPr>
          <w:rFonts w:ascii="Times New Roman" w:hAnsi="Times New Roman" w:cs="Times New Roman"/>
        </w:rPr>
        <w:t xml:space="preserve"> kinnitata</w:t>
      </w:r>
      <w:r w:rsidR="7CAE4A93" w:rsidRPr="003409B1">
        <w:rPr>
          <w:rFonts w:ascii="Times New Roman" w:hAnsi="Times New Roman" w:cs="Times New Roman"/>
        </w:rPr>
        <w:t xml:space="preserve"> komisjoni koosseisu vaidluse </w:t>
      </w:r>
      <w:r w:rsidR="27B32FC5" w:rsidRPr="003409B1">
        <w:rPr>
          <w:rFonts w:ascii="Times New Roman" w:hAnsi="Times New Roman" w:cs="Times New Roman"/>
        </w:rPr>
        <w:t>läbivaatamist ettevalmistanud ametnikku.</w:t>
      </w:r>
      <w:r w:rsidRPr="003409B1">
        <w:rPr>
          <w:rFonts w:ascii="Times New Roman" w:hAnsi="Times New Roman" w:cs="Times New Roman"/>
        </w:rPr>
        <w:t>“;</w:t>
      </w:r>
    </w:p>
    <w:p w14:paraId="17E00127" w14:textId="77777777" w:rsidR="006D6AFC" w:rsidRPr="003409B1" w:rsidRDefault="006D6AFC" w:rsidP="009F1D79">
      <w:pPr>
        <w:jc w:val="both"/>
        <w:rPr>
          <w:rFonts w:ascii="Times New Roman" w:hAnsi="Times New Roman" w:cs="Times New Roman"/>
        </w:rPr>
      </w:pPr>
    </w:p>
    <w:p w14:paraId="75072F4D" w14:textId="28A388EA" w:rsidR="006D6AFC" w:rsidRPr="003409B1" w:rsidRDefault="48F5E3C4" w:rsidP="009F1D79">
      <w:pPr>
        <w:jc w:val="both"/>
        <w:rPr>
          <w:rFonts w:ascii="Times New Roman" w:hAnsi="Times New Roman" w:cs="Times New Roman"/>
        </w:rPr>
      </w:pPr>
      <w:r w:rsidRPr="003409B1">
        <w:rPr>
          <w:rFonts w:ascii="Times New Roman" w:hAnsi="Times New Roman" w:cs="Times New Roman"/>
          <w:b/>
          <w:bCs/>
        </w:rPr>
        <w:t>3)</w:t>
      </w:r>
      <w:r w:rsidRPr="003409B1">
        <w:rPr>
          <w:rFonts w:ascii="Times New Roman" w:hAnsi="Times New Roman" w:cs="Times New Roman"/>
        </w:rPr>
        <w:t xml:space="preserve"> </w:t>
      </w:r>
      <w:r w:rsidR="4A0020A2" w:rsidRPr="003409B1">
        <w:rPr>
          <w:rFonts w:ascii="Times New Roman" w:hAnsi="Times New Roman" w:cs="Times New Roman"/>
        </w:rPr>
        <w:t>paragrahvi 44 lõikes 2 asendatakse sõna „protokollimise“ sõnaga „salvestamise“;</w:t>
      </w:r>
    </w:p>
    <w:p w14:paraId="2534515B" w14:textId="77777777" w:rsidR="00B850ED" w:rsidRPr="003409B1" w:rsidRDefault="00B850ED" w:rsidP="009F1D79">
      <w:pPr>
        <w:jc w:val="both"/>
        <w:rPr>
          <w:rFonts w:ascii="Times New Roman" w:hAnsi="Times New Roman" w:cs="Times New Roman"/>
        </w:rPr>
      </w:pPr>
    </w:p>
    <w:p w14:paraId="4806330A" w14:textId="0A262FFF" w:rsidR="00B850ED" w:rsidRPr="003409B1" w:rsidRDefault="00B850ED" w:rsidP="009F1D79">
      <w:pPr>
        <w:jc w:val="both"/>
        <w:rPr>
          <w:rFonts w:ascii="Times New Roman" w:hAnsi="Times New Roman" w:cs="Times New Roman"/>
        </w:rPr>
      </w:pPr>
      <w:r w:rsidRPr="003409B1">
        <w:rPr>
          <w:rFonts w:ascii="Times New Roman" w:hAnsi="Times New Roman" w:cs="Times New Roman"/>
          <w:b/>
          <w:bCs/>
        </w:rPr>
        <w:t>4)</w:t>
      </w:r>
      <w:r w:rsidRPr="003409B1">
        <w:rPr>
          <w:rFonts w:ascii="Times New Roman" w:hAnsi="Times New Roman" w:cs="Times New Roman"/>
        </w:rPr>
        <w:t xml:space="preserve"> </w:t>
      </w:r>
      <w:r w:rsidR="002B6793" w:rsidRPr="003409B1">
        <w:rPr>
          <w:rFonts w:ascii="Times New Roman" w:hAnsi="Times New Roman" w:cs="Times New Roman"/>
        </w:rPr>
        <w:t>seadus</w:t>
      </w:r>
      <w:r w:rsidR="00767289">
        <w:rPr>
          <w:rFonts w:ascii="Times New Roman" w:hAnsi="Times New Roman" w:cs="Times New Roman"/>
        </w:rPr>
        <w:t>e 6. peatüki 1. jagu</w:t>
      </w:r>
      <w:r w:rsidR="002B6793" w:rsidRPr="003409B1">
        <w:rPr>
          <w:rFonts w:ascii="Times New Roman" w:hAnsi="Times New Roman" w:cs="Times New Roman"/>
        </w:rPr>
        <w:t xml:space="preserve"> täiendatakse </w:t>
      </w:r>
      <w:r w:rsidR="00767289">
        <w:rPr>
          <w:rFonts w:ascii="Times New Roman" w:hAnsi="Times New Roman" w:cs="Times New Roman"/>
        </w:rPr>
        <w:t>§-</w:t>
      </w:r>
      <w:r w:rsidR="00767289" w:rsidRPr="003409B1">
        <w:rPr>
          <w:rFonts w:ascii="Times New Roman" w:hAnsi="Times New Roman" w:cs="Times New Roman"/>
        </w:rPr>
        <w:t xml:space="preserve">ga </w:t>
      </w:r>
      <w:r w:rsidR="00152939" w:rsidRPr="003409B1">
        <w:rPr>
          <w:rFonts w:ascii="Times New Roman" w:hAnsi="Times New Roman" w:cs="Times New Roman"/>
        </w:rPr>
        <w:t>45</w:t>
      </w:r>
      <w:r w:rsidR="00152939" w:rsidRPr="003409B1">
        <w:rPr>
          <w:rFonts w:ascii="Times New Roman" w:hAnsi="Times New Roman" w:cs="Times New Roman"/>
          <w:vertAlign w:val="superscript"/>
        </w:rPr>
        <w:t>1</w:t>
      </w:r>
      <w:r w:rsidR="00152939" w:rsidRPr="003409B1">
        <w:rPr>
          <w:rFonts w:ascii="Times New Roman" w:hAnsi="Times New Roman" w:cs="Times New Roman"/>
        </w:rPr>
        <w:t xml:space="preserve"> järgmises sõnastuses:</w:t>
      </w:r>
    </w:p>
    <w:p w14:paraId="0C4E5707" w14:textId="77777777" w:rsidR="00152939" w:rsidRPr="003409B1" w:rsidRDefault="00152939" w:rsidP="009F1D79">
      <w:pPr>
        <w:jc w:val="both"/>
        <w:rPr>
          <w:rFonts w:ascii="Times New Roman" w:hAnsi="Times New Roman" w:cs="Times New Roman"/>
        </w:rPr>
      </w:pPr>
    </w:p>
    <w:p w14:paraId="0D28C851" w14:textId="006243DC" w:rsidR="00152939" w:rsidRPr="003409B1" w:rsidRDefault="00152939" w:rsidP="009F1D79">
      <w:pPr>
        <w:jc w:val="both"/>
        <w:rPr>
          <w:rFonts w:ascii="Times New Roman" w:hAnsi="Times New Roman" w:cs="Times New Roman"/>
          <w:b/>
          <w:bCs/>
        </w:rPr>
      </w:pPr>
      <w:r w:rsidRPr="00F801DD">
        <w:rPr>
          <w:rFonts w:ascii="Times New Roman" w:hAnsi="Times New Roman" w:cs="Times New Roman"/>
        </w:rPr>
        <w:t>„</w:t>
      </w:r>
      <w:r w:rsidR="0060371C" w:rsidRPr="003409B1">
        <w:rPr>
          <w:rFonts w:ascii="Times New Roman" w:hAnsi="Times New Roman" w:cs="Times New Roman"/>
          <w:b/>
          <w:bCs/>
        </w:rPr>
        <w:t>§ 45</w:t>
      </w:r>
      <w:r w:rsidR="0060371C" w:rsidRPr="003409B1">
        <w:rPr>
          <w:rFonts w:ascii="Times New Roman" w:hAnsi="Times New Roman" w:cs="Times New Roman"/>
          <w:b/>
          <w:bCs/>
          <w:vertAlign w:val="superscript"/>
        </w:rPr>
        <w:t>1</w:t>
      </w:r>
      <w:r w:rsidR="0060371C" w:rsidRPr="003409B1">
        <w:rPr>
          <w:rFonts w:ascii="Times New Roman" w:hAnsi="Times New Roman" w:cs="Times New Roman"/>
          <w:b/>
          <w:bCs/>
        </w:rPr>
        <w:t xml:space="preserve">. </w:t>
      </w:r>
      <w:r w:rsidR="00583A60" w:rsidRPr="003409B1">
        <w:rPr>
          <w:rFonts w:ascii="Times New Roman" w:hAnsi="Times New Roman" w:cs="Times New Roman"/>
          <w:b/>
          <w:bCs/>
        </w:rPr>
        <w:t>Tarbijavaidlus</w:t>
      </w:r>
      <w:r w:rsidR="00E8443C">
        <w:rPr>
          <w:rFonts w:ascii="Times New Roman" w:hAnsi="Times New Roman" w:cs="Times New Roman"/>
          <w:b/>
          <w:bCs/>
        </w:rPr>
        <w:t>e</w:t>
      </w:r>
      <w:r w:rsidR="00583A60" w:rsidRPr="003409B1">
        <w:rPr>
          <w:rFonts w:ascii="Times New Roman" w:hAnsi="Times New Roman" w:cs="Times New Roman"/>
          <w:b/>
          <w:bCs/>
        </w:rPr>
        <w:t xml:space="preserve"> andmete säilitamine</w:t>
      </w:r>
    </w:p>
    <w:p w14:paraId="64F62CF5" w14:textId="77777777" w:rsidR="00246274" w:rsidRPr="003409B1" w:rsidRDefault="00246274" w:rsidP="009F1D79">
      <w:pPr>
        <w:jc w:val="both"/>
        <w:rPr>
          <w:rFonts w:ascii="Times New Roman" w:hAnsi="Times New Roman" w:cs="Times New Roman"/>
          <w:b/>
          <w:bCs/>
        </w:rPr>
      </w:pPr>
    </w:p>
    <w:p w14:paraId="32E3E8C1" w14:textId="72F8DF4C" w:rsidR="00246274" w:rsidRPr="003409B1" w:rsidRDefault="00246274" w:rsidP="00246274">
      <w:pPr>
        <w:contextualSpacing/>
        <w:jc w:val="both"/>
        <w:rPr>
          <w:rFonts w:ascii="Times New Roman" w:hAnsi="Times New Roman"/>
          <w:bCs/>
          <w:bdr w:val="none" w:sz="0" w:space="0" w:color="auto" w:frame="1"/>
          <w:lang w:eastAsia="et-EE"/>
        </w:rPr>
      </w:pPr>
      <w:r w:rsidRPr="003409B1">
        <w:rPr>
          <w:rFonts w:ascii="Times New Roman" w:hAnsi="Times New Roman"/>
          <w:bCs/>
          <w:bdr w:val="none" w:sz="0" w:space="0" w:color="auto" w:frame="1"/>
          <w:lang w:eastAsia="et-EE"/>
        </w:rPr>
        <w:t>(1) Tarbijavaidlus</w:t>
      </w:r>
      <w:r w:rsidR="00E8443C">
        <w:rPr>
          <w:rFonts w:ascii="Times New Roman" w:hAnsi="Times New Roman"/>
          <w:bCs/>
          <w:bdr w:val="none" w:sz="0" w:space="0" w:color="auto" w:frame="1"/>
          <w:lang w:eastAsia="et-EE"/>
        </w:rPr>
        <w:t>e</w:t>
      </w:r>
      <w:r w:rsidRPr="003409B1">
        <w:rPr>
          <w:rFonts w:ascii="Times New Roman" w:hAnsi="Times New Roman"/>
          <w:bCs/>
          <w:bdr w:val="none" w:sz="0" w:space="0" w:color="auto" w:frame="1"/>
          <w:lang w:eastAsia="et-EE"/>
        </w:rPr>
        <w:t xml:space="preserve"> andmeid töödeldakse Tarbijakaitse ja Tehnilise Järelevalve Ameti järelevalve infosüsteemis.</w:t>
      </w:r>
    </w:p>
    <w:p w14:paraId="6C650BED" w14:textId="77777777" w:rsidR="00246274" w:rsidRPr="003409B1" w:rsidRDefault="00246274" w:rsidP="00246274">
      <w:pPr>
        <w:contextualSpacing/>
        <w:jc w:val="both"/>
        <w:rPr>
          <w:rFonts w:ascii="Times New Roman" w:hAnsi="Times New Roman"/>
          <w:bCs/>
          <w:bdr w:val="none" w:sz="0" w:space="0" w:color="auto" w:frame="1"/>
          <w:lang w:eastAsia="et-EE"/>
        </w:rPr>
      </w:pPr>
    </w:p>
    <w:p w14:paraId="7B877ECD" w14:textId="23FC4057" w:rsidR="00246274" w:rsidRPr="003409B1" w:rsidRDefault="00246274" w:rsidP="00246274">
      <w:pPr>
        <w:shd w:val="clear" w:color="auto" w:fill="FFFFFF"/>
        <w:contextualSpacing/>
        <w:jc w:val="both"/>
        <w:rPr>
          <w:rFonts w:ascii="Times New Roman" w:hAnsi="Times New Roman"/>
          <w:bCs/>
          <w:bdr w:val="none" w:sz="0" w:space="0" w:color="auto" w:frame="1"/>
          <w:lang w:eastAsia="et-EE"/>
        </w:rPr>
      </w:pPr>
      <w:r w:rsidRPr="003409B1">
        <w:rPr>
          <w:rFonts w:ascii="Times New Roman" w:hAnsi="Times New Roman"/>
          <w:bCs/>
          <w:bdr w:val="none" w:sz="0" w:space="0" w:color="auto" w:frame="1"/>
          <w:lang w:eastAsia="et-EE"/>
        </w:rPr>
        <w:t>(2) </w:t>
      </w:r>
      <w:r w:rsidR="009E41BA">
        <w:rPr>
          <w:rFonts w:ascii="Times New Roman" w:hAnsi="Times New Roman"/>
          <w:bCs/>
          <w:bdr w:val="none" w:sz="0" w:space="0" w:color="auto" w:frame="1"/>
          <w:lang w:eastAsia="et-EE"/>
        </w:rPr>
        <w:t>Tarbijavaidluse</w:t>
      </w:r>
      <w:r w:rsidR="009E41BA" w:rsidRPr="003409B1">
        <w:rPr>
          <w:rFonts w:ascii="Times New Roman" w:hAnsi="Times New Roman"/>
          <w:bCs/>
          <w:bdr w:val="none" w:sz="0" w:space="0" w:color="auto" w:frame="1"/>
          <w:lang w:eastAsia="et-EE"/>
        </w:rPr>
        <w:t xml:space="preserve"> </w:t>
      </w:r>
      <w:r w:rsidRPr="003409B1">
        <w:rPr>
          <w:rFonts w:ascii="Times New Roman" w:hAnsi="Times New Roman"/>
          <w:bCs/>
          <w:bdr w:val="none" w:sz="0" w:space="0" w:color="auto" w:frame="1"/>
          <w:lang w:eastAsia="et-EE"/>
        </w:rPr>
        <w:t>käigus kogutud dokumente säilitatakse arhiiviseaduses ja selle alusel antud õigusaktides ettenähtud korras.</w:t>
      </w:r>
    </w:p>
    <w:p w14:paraId="18187A7B" w14:textId="77777777" w:rsidR="00246274" w:rsidRPr="003409B1" w:rsidRDefault="00246274" w:rsidP="00246274">
      <w:pPr>
        <w:shd w:val="clear" w:color="auto" w:fill="FFFFFF"/>
        <w:contextualSpacing/>
        <w:jc w:val="both"/>
        <w:rPr>
          <w:rFonts w:ascii="Times New Roman" w:hAnsi="Times New Roman"/>
          <w:bCs/>
          <w:bdr w:val="none" w:sz="0" w:space="0" w:color="auto" w:frame="1"/>
          <w:lang w:eastAsia="et-EE"/>
        </w:rPr>
      </w:pPr>
    </w:p>
    <w:p w14:paraId="7E1F8BD5" w14:textId="2B51D30C" w:rsidR="00246274" w:rsidRPr="003409B1" w:rsidRDefault="00246274" w:rsidP="00246274">
      <w:pPr>
        <w:shd w:val="clear" w:color="auto" w:fill="FFFFFF"/>
        <w:contextualSpacing/>
        <w:jc w:val="both"/>
        <w:rPr>
          <w:rFonts w:ascii="Times New Roman" w:hAnsi="Times New Roman"/>
          <w:bCs/>
          <w:bdr w:val="none" w:sz="0" w:space="0" w:color="auto" w:frame="1"/>
          <w:lang w:eastAsia="et-EE"/>
        </w:rPr>
      </w:pPr>
      <w:r w:rsidRPr="003409B1">
        <w:rPr>
          <w:rFonts w:ascii="Times New Roman" w:hAnsi="Times New Roman"/>
          <w:bCs/>
          <w:bdr w:val="none" w:sz="0" w:space="0" w:color="auto" w:frame="1"/>
          <w:lang w:eastAsia="et-EE"/>
        </w:rPr>
        <w:t>(3) </w:t>
      </w:r>
      <w:r w:rsidR="009E41BA">
        <w:rPr>
          <w:rFonts w:ascii="Times New Roman" w:hAnsi="Times New Roman"/>
          <w:bCs/>
          <w:bdr w:val="none" w:sz="0" w:space="0" w:color="auto" w:frame="1"/>
          <w:lang w:eastAsia="et-EE"/>
        </w:rPr>
        <w:t>Tarbijavaidluse</w:t>
      </w:r>
      <w:r w:rsidR="009E41BA" w:rsidRPr="003409B1" w:rsidDel="009E41BA">
        <w:rPr>
          <w:rFonts w:ascii="Times New Roman" w:hAnsi="Times New Roman"/>
          <w:bCs/>
          <w:bdr w:val="none" w:sz="0" w:space="0" w:color="auto" w:frame="1"/>
          <w:lang w:eastAsia="et-EE"/>
        </w:rPr>
        <w:t xml:space="preserve"> </w:t>
      </w:r>
      <w:r w:rsidRPr="003409B1">
        <w:rPr>
          <w:rFonts w:ascii="Times New Roman" w:hAnsi="Times New Roman"/>
          <w:bCs/>
          <w:bdr w:val="none" w:sz="0" w:space="0" w:color="auto" w:frame="1"/>
          <w:lang w:eastAsia="et-EE"/>
        </w:rPr>
        <w:t>käigus kogutud andmeid ja dokumente säilitatakse kolm aastat pärast tarbijavaidlusasja lahendamist.</w:t>
      </w:r>
      <w:r w:rsidR="00C60C1A">
        <w:rPr>
          <w:rFonts w:ascii="Times New Roman" w:hAnsi="Times New Roman"/>
          <w:bCs/>
          <w:bdr w:val="none" w:sz="0" w:space="0" w:color="auto" w:frame="1"/>
          <w:lang w:eastAsia="et-EE"/>
        </w:rPr>
        <w:t>“;</w:t>
      </w:r>
      <w:r w:rsidRPr="003409B1">
        <w:rPr>
          <w:rFonts w:ascii="Times New Roman" w:hAnsi="Times New Roman"/>
          <w:bCs/>
          <w:bdr w:val="none" w:sz="0" w:space="0" w:color="auto" w:frame="1"/>
          <w:lang w:eastAsia="et-EE"/>
        </w:rPr>
        <w:t xml:space="preserve"> </w:t>
      </w:r>
    </w:p>
    <w:p w14:paraId="69C161E1" w14:textId="77777777" w:rsidR="0093773B" w:rsidRPr="003409B1" w:rsidRDefault="0093773B" w:rsidP="009F1D79">
      <w:pPr>
        <w:jc w:val="both"/>
        <w:rPr>
          <w:rFonts w:ascii="Times New Roman" w:hAnsi="Times New Roman" w:cs="Times New Roman"/>
        </w:rPr>
      </w:pPr>
    </w:p>
    <w:p w14:paraId="723372B3" w14:textId="1B3F313D" w:rsidR="008E082B" w:rsidRPr="003409B1" w:rsidRDefault="00246274" w:rsidP="008E082B">
      <w:pPr>
        <w:jc w:val="both"/>
        <w:rPr>
          <w:rFonts w:ascii="Times New Roman" w:hAnsi="Times New Roman" w:cs="Times New Roman"/>
        </w:rPr>
      </w:pPr>
      <w:r w:rsidRPr="003409B1">
        <w:rPr>
          <w:rFonts w:ascii="Times New Roman" w:hAnsi="Times New Roman" w:cs="Times New Roman"/>
          <w:b/>
          <w:bCs/>
        </w:rPr>
        <w:t>5</w:t>
      </w:r>
      <w:r w:rsidR="008E082B" w:rsidRPr="003409B1">
        <w:rPr>
          <w:rFonts w:ascii="Times New Roman" w:hAnsi="Times New Roman" w:cs="Times New Roman"/>
          <w:b/>
          <w:bCs/>
        </w:rPr>
        <w:t>)</w:t>
      </w:r>
      <w:r w:rsidR="008E082B" w:rsidRPr="003409B1">
        <w:rPr>
          <w:rFonts w:ascii="Times New Roman" w:hAnsi="Times New Roman" w:cs="Times New Roman"/>
        </w:rPr>
        <w:t xml:space="preserve"> paragrahvi 47 lõike 3 sissejuhatavas lauseosas asendatakse sõna „Komisjon“ sõnadega „Komisjoni sekretariaat“;</w:t>
      </w:r>
    </w:p>
    <w:p w14:paraId="3AC430DE" w14:textId="77777777" w:rsidR="008E082B" w:rsidRPr="003409B1" w:rsidRDefault="008E082B" w:rsidP="008E082B">
      <w:pPr>
        <w:jc w:val="both"/>
        <w:rPr>
          <w:rFonts w:ascii="Times New Roman" w:hAnsi="Times New Roman" w:cs="Times New Roman"/>
        </w:rPr>
      </w:pPr>
    </w:p>
    <w:p w14:paraId="155883A6" w14:textId="7054625C" w:rsidR="0093773B" w:rsidRPr="003409B1" w:rsidRDefault="00246274" w:rsidP="009F1D79">
      <w:pPr>
        <w:jc w:val="both"/>
        <w:rPr>
          <w:rFonts w:ascii="Times New Roman" w:hAnsi="Times New Roman" w:cs="Times New Roman"/>
        </w:rPr>
      </w:pPr>
      <w:r w:rsidRPr="003409B1">
        <w:rPr>
          <w:rFonts w:ascii="Times New Roman" w:hAnsi="Times New Roman" w:cs="Times New Roman"/>
          <w:b/>
          <w:bCs/>
        </w:rPr>
        <w:t>6</w:t>
      </w:r>
      <w:r w:rsidR="0093773B" w:rsidRPr="003409B1">
        <w:rPr>
          <w:rFonts w:ascii="Times New Roman" w:hAnsi="Times New Roman" w:cs="Times New Roman"/>
          <w:b/>
          <w:bCs/>
        </w:rPr>
        <w:t>)</w:t>
      </w:r>
      <w:r w:rsidR="0093773B" w:rsidRPr="003409B1">
        <w:rPr>
          <w:rFonts w:ascii="Times New Roman" w:hAnsi="Times New Roman" w:cs="Times New Roman"/>
        </w:rPr>
        <w:t xml:space="preserve"> </w:t>
      </w:r>
      <w:r w:rsidR="00F161E8" w:rsidRPr="003409B1">
        <w:rPr>
          <w:rFonts w:ascii="Times New Roman" w:hAnsi="Times New Roman" w:cs="Times New Roman"/>
        </w:rPr>
        <w:t xml:space="preserve">paragrahvi 47 lõike 3 punktis 4 asendatakse </w:t>
      </w:r>
      <w:r w:rsidR="00CD03E4" w:rsidRPr="003409B1">
        <w:rPr>
          <w:rFonts w:ascii="Times New Roman" w:hAnsi="Times New Roman" w:cs="Times New Roman"/>
        </w:rPr>
        <w:t xml:space="preserve">arv </w:t>
      </w:r>
      <w:r w:rsidR="00F161E8" w:rsidRPr="003409B1">
        <w:rPr>
          <w:rFonts w:ascii="Times New Roman" w:hAnsi="Times New Roman" w:cs="Times New Roman"/>
        </w:rPr>
        <w:t xml:space="preserve">„30“ </w:t>
      </w:r>
      <w:r w:rsidR="00472892" w:rsidRPr="003409B1">
        <w:rPr>
          <w:rFonts w:ascii="Times New Roman" w:hAnsi="Times New Roman" w:cs="Times New Roman"/>
        </w:rPr>
        <w:t>a</w:t>
      </w:r>
      <w:r w:rsidR="00CD03E4" w:rsidRPr="003409B1">
        <w:rPr>
          <w:rFonts w:ascii="Times New Roman" w:hAnsi="Times New Roman" w:cs="Times New Roman"/>
        </w:rPr>
        <w:t>rvu</w:t>
      </w:r>
      <w:r w:rsidR="00472892" w:rsidRPr="003409B1">
        <w:rPr>
          <w:rFonts w:ascii="Times New Roman" w:hAnsi="Times New Roman" w:cs="Times New Roman"/>
        </w:rPr>
        <w:t>ga</w:t>
      </w:r>
      <w:r w:rsidR="00F161E8" w:rsidRPr="003409B1">
        <w:rPr>
          <w:rFonts w:ascii="Times New Roman" w:hAnsi="Times New Roman" w:cs="Times New Roman"/>
        </w:rPr>
        <w:t xml:space="preserve"> „50“</w:t>
      </w:r>
      <w:r w:rsidR="00472892" w:rsidRPr="003409B1">
        <w:rPr>
          <w:rFonts w:ascii="Times New Roman" w:hAnsi="Times New Roman" w:cs="Times New Roman"/>
        </w:rPr>
        <w:t>;</w:t>
      </w:r>
    </w:p>
    <w:p w14:paraId="354AF990" w14:textId="77777777" w:rsidR="00472892" w:rsidRPr="003409B1" w:rsidRDefault="00472892" w:rsidP="009F1D79">
      <w:pPr>
        <w:jc w:val="both"/>
        <w:rPr>
          <w:rFonts w:ascii="Times New Roman" w:hAnsi="Times New Roman" w:cs="Times New Roman"/>
        </w:rPr>
      </w:pPr>
    </w:p>
    <w:p w14:paraId="4563C7FA" w14:textId="185EF9FC" w:rsidR="00FC3393" w:rsidRPr="003409B1" w:rsidRDefault="00246274" w:rsidP="009F1D79">
      <w:pPr>
        <w:jc w:val="both"/>
        <w:rPr>
          <w:rFonts w:ascii="Times New Roman" w:eastAsia="Times New Roman" w:hAnsi="Times New Roman" w:cs="Times New Roman"/>
        </w:rPr>
      </w:pPr>
      <w:r w:rsidRPr="003409B1">
        <w:rPr>
          <w:rFonts w:ascii="Times New Roman" w:hAnsi="Times New Roman" w:cs="Times New Roman"/>
          <w:b/>
          <w:bCs/>
        </w:rPr>
        <w:t>7</w:t>
      </w:r>
      <w:r w:rsidR="00FC3393" w:rsidRPr="003409B1">
        <w:rPr>
          <w:rFonts w:ascii="Times New Roman" w:hAnsi="Times New Roman" w:cs="Times New Roman"/>
          <w:b/>
          <w:bCs/>
        </w:rPr>
        <w:t>)</w:t>
      </w:r>
      <w:r w:rsidR="00FC3393" w:rsidRPr="003409B1">
        <w:rPr>
          <w:rFonts w:ascii="Times New Roman" w:hAnsi="Times New Roman" w:cs="Times New Roman"/>
        </w:rPr>
        <w:t xml:space="preserve"> </w:t>
      </w:r>
      <w:r w:rsidR="00EC3E93" w:rsidRPr="003409B1">
        <w:rPr>
          <w:rFonts w:ascii="Times New Roman" w:hAnsi="Times New Roman" w:cs="Times New Roman"/>
        </w:rPr>
        <w:t>p</w:t>
      </w:r>
      <w:r w:rsidR="00EC3E93" w:rsidRPr="003409B1">
        <w:rPr>
          <w:rFonts w:ascii="Times New Roman" w:eastAsia="Times New Roman" w:hAnsi="Times New Roman" w:cs="Times New Roman"/>
        </w:rPr>
        <w:t>aragrahv</w:t>
      </w:r>
      <w:r w:rsidR="004828FE" w:rsidRPr="003409B1">
        <w:rPr>
          <w:rFonts w:ascii="Times New Roman" w:eastAsia="Times New Roman" w:hAnsi="Times New Roman" w:cs="Times New Roman"/>
        </w:rPr>
        <w:t>i</w:t>
      </w:r>
      <w:r w:rsidR="00EC3E93" w:rsidRPr="003409B1">
        <w:rPr>
          <w:rFonts w:ascii="Times New Roman" w:eastAsia="Times New Roman" w:hAnsi="Times New Roman" w:cs="Times New Roman"/>
        </w:rPr>
        <w:t xml:space="preserve"> 47 lõike 4 esimene lause tunnistatakse kehtetuks;</w:t>
      </w:r>
    </w:p>
    <w:p w14:paraId="03697EB3" w14:textId="77777777" w:rsidR="00485AED" w:rsidRPr="003409B1" w:rsidRDefault="00485AED" w:rsidP="009F1D79">
      <w:pPr>
        <w:jc w:val="both"/>
        <w:rPr>
          <w:rFonts w:ascii="Times New Roman" w:eastAsia="Times New Roman" w:hAnsi="Times New Roman" w:cs="Times New Roman"/>
        </w:rPr>
      </w:pPr>
    </w:p>
    <w:p w14:paraId="6A112D53" w14:textId="19EBFE5F" w:rsidR="00485AED" w:rsidRPr="003409B1" w:rsidRDefault="00246274" w:rsidP="009F1D79">
      <w:pPr>
        <w:jc w:val="both"/>
        <w:rPr>
          <w:rFonts w:ascii="Times New Roman" w:eastAsia="Times New Roman" w:hAnsi="Times New Roman" w:cs="Times New Roman"/>
        </w:rPr>
      </w:pPr>
      <w:r w:rsidRPr="003409B1">
        <w:rPr>
          <w:rFonts w:ascii="Times New Roman" w:eastAsia="Times New Roman" w:hAnsi="Times New Roman" w:cs="Times New Roman"/>
          <w:b/>
          <w:bCs/>
        </w:rPr>
        <w:t>8</w:t>
      </w:r>
      <w:r w:rsidR="36F3DE02" w:rsidRPr="003409B1">
        <w:rPr>
          <w:rFonts w:ascii="Times New Roman" w:eastAsia="Times New Roman" w:hAnsi="Times New Roman" w:cs="Times New Roman"/>
          <w:b/>
          <w:bCs/>
        </w:rPr>
        <w:t>)</w:t>
      </w:r>
      <w:r w:rsidR="19092A36" w:rsidRPr="003409B1">
        <w:rPr>
          <w:rFonts w:ascii="Times New Roman" w:eastAsia="Times New Roman" w:hAnsi="Times New Roman" w:cs="Times New Roman"/>
        </w:rPr>
        <w:t xml:space="preserve"> paragrahvi 51 lõi</w:t>
      </w:r>
      <w:r w:rsidR="2FA48F5E" w:rsidRPr="003409B1">
        <w:rPr>
          <w:rFonts w:ascii="Times New Roman" w:eastAsia="Times New Roman" w:hAnsi="Times New Roman" w:cs="Times New Roman"/>
        </w:rPr>
        <w:t>ge</w:t>
      </w:r>
      <w:r w:rsidR="19092A36" w:rsidRPr="003409B1">
        <w:rPr>
          <w:rFonts w:ascii="Times New Roman" w:eastAsia="Times New Roman" w:hAnsi="Times New Roman" w:cs="Times New Roman"/>
        </w:rPr>
        <w:t xml:space="preserve"> 2 muudetakse ja sõnastatakse järgmiselt</w:t>
      </w:r>
      <w:r w:rsidR="7ED5A0F0" w:rsidRPr="003409B1">
        <w:rPr>
          <w:rFonts w:ascii="Times New Roman" w:eastAsia="Times New Roman" w:hAnsi="Times New Roman" w:cs="Times New Roman"/>
        </w:rPr>
        <w:t>:</w:t>
      </w:r>
    </w:p>
    <w:p w14:paraId="14E1183E" w14:textId="77777777" w:rsidR="002B5675" w:rsidRPr="003409B1" w:rsidRDefault="002B5675" w:rsidP="00BA1310">
      <w:pPr>
        <w:jc w:val="both"/>
        <w:rPr>
          <w:rFonts w:ascii="Times New Roman" w:hAnsi="Times New Roman" w:cs="Times New Roman"/>
        </w:rPr>
      </w:pPr>
    </w:p>
    <w:p w14:paraId="23C5DB44" w14:textId="520FEACB" w:rsidR="000A734D" w:rsidRPr="003409B1" w:rsidRDefault="55F61838" w:rsidP="00BA1310">
      <w:pPr>
        <w:jc w:val="both"/>
        <w:rPr>
          <w:rFonts w:ascii="Times New Roman" w:hAnsi="Times New Roman" w:cs="Times New Roman"/>
        </w:rPr>
      </w:pPr>
      <w:r w:rsidRPr="003409B1">
        <w:rPr>
          <w:rFonts w:ascii="Times New Roman" w:hAnsi="Times New Roman" w:cs="Times New Roman"/>
        </w:rPr>
        <w:t xml:space="preserve">„(2) Tarbijavaidlus </w:t>
      </w:r>
      <w:r w:rsidR="67B41C0F" w:rsidRPr="003409B1">
        <w:rPr>
          <w:rFonts w:ascii="Times New Roman" w:hAnsi="Times New Roman" w:cs="Times New Roman"/>
        </w:rPr>
        <w:t>lahendatakse</w:t>
      </w:r>
      <w:r w:rsidRPr="003409B1">
        <w:rPr>
          <w:rFonts w:ascii="Times New Roman" w:hAnsi="Times New Roman" w:cs="Times New Roman"/>
        </w:rPr>
        <w:t xml:space="preserve"> kirjalikus menetluses. Tarbija</w:t>
      </w:r>
      <w:r w:rsidR="35B588DE" w:rsidRPr="003409B1">
        <w:rPr>
          <w:rFonts w:ascii="Times New Roman" w:hAnsi="Times New Roman" w:cs="Times New Roman"/>
        </w:rPr>
        <w:t>l</w:t>
      </w:r>
      <w:r w:rsidRPr="003409B1">
        <w:rPr>
          <w:rFonts w:ascii="Times New Roman" w:hAnsi="Times New Roman" w:cs="Times New Roman"/>
        </w:rPr>
        <w:t xml:space="preserve"> </w:t>
      </w:r>
      <w:r w:rsidR="35B588DE" w:rsidRPr="003409B1">
        <w:rPr>
          <w:rFonts w:ascii="Times New Roman" w:hAnsi="Times New Roman" w:cs="Times New Roman"/>
        </w:rPr>
        <w:t>on õigus</w:t>
      </w:r>
      <w:r w:rsidRPr="003409B1">
        <w:rPr>
          <w:rFonts w:ascii="Times New Roman" w:hAnsi="Times New Roman" w:cs="Times New Roman"/>
        </w:rPr>
        <w:t xml:space="preserve"> esitada komisjonile kirjalik taotlus asja arutamiseks suulisel istungil. Kui </w:t>
      </w:r>
      <w:r w:rsidR="000C474F" w:rsidRPr="003409B1">
        <w:rPr>
          <w:rFonts w:ascii="Times New Roman" w:hAnsi="Times New Roman" w:cs="Times New Roman"/>
        </w:rPr>
        <w:t xml:space="preserve">vaidluse </w:t>
      </w:r>
      <w:r w:rsidR="77BE9F48" w:rsidRPr="003409B1">
        <w:rPr>
          <w:rFonts w:ascii="Times New Roman" w:hAnsi="Times New Roman" w:cs="Times New Roman"/>
        </w:rPr>
        <w:t xml:space="preserve">läbivaatamise ettevalmistamise käigus kogutud </w:t>
      </w:r>
      <w:r w:rsidRPr="003409B1">
        <w:rPr>
          <w:rFonts w:ascii="Times New Roman" w:hAnsi="Times New Roman" w:cs="Times New Roman"/>
        </w:rPr>
        <w:t xml:space="preserve">teabe ja tõendite alusel on </w:t>
      </w:r>
      <w:r w:rsidR="0040065B" w:rsidRPr="003409B1">
        <w:rPr>
          <w:rFonts w:ascii="Times New Roman" w:hAnsi="Times New Roman" w:cs="Times New Roman"/>
        </w:rPr>
        <w:t xml:space="preserve">vaidluse </w:t>
      </w:r>
      <w:r w:rsidRPr="003409B1">
        <w:rPr>
          <w:rFonts w:ascii="Times New Roman" w:hAnsi="Times New Roman" w:cs="Times New Roman"/>
        </w:rPr>
        <w:t xml:space="preserve">asjaolud selged, võib komisjoni esimees jätta tarbija taotluse </w:t>
      </w:r>
      <w:r w:rsidR="01C6A2ED" w:rsidRPr="003409B1">
        <w:rPr>
          <w:rFonts w:ascii="Times New Roman" w:hAnsi="Times New Roman" w:cs="Times New Roman"/>
        </w:rPr>
        <w:t>rahuldamata</w:t>
      </w:r>
      <w:r w:rsidRPr="003409B1">
        <w:rPr>
          <w:rFonts w:ascii="Times New Roman" w:hAnsi="Times New Roman" w:cs="Times New Roman"/>
        </w:rPr>
        <w:t>.</w:t>
      </w:r>
      <w:r w:rsidR="00410BC1" w:rsidRPr="003409B1">
        <w:rPr>
          <w:rFonts w:ascii="Times New Roman" w:hAnsi="Times New Roman" w:cs="Times New Roman"/>
        </w:rPr>
        <w:t>“;</w:t>
      </w:r>
    </w:p>
    <w:p w14:paraId="61DB4733" w14:textId="77777777" w:rsidR="009648B2" w:rsidRPr="003409B1" w:rsidRDefault="009648B2" w:rsidP="00BA1310">
      <w:pPr>
        <w:jc w:val="both"/>
        <w:rPr>
          <w:rFonts w:ascii="Times New Roman" w:hAnsi="Times New Roman" w:cs="Times New Roman"/>
        </w:rPr>
      </w:pPr>
    </w:p>
    <w:p w14:paraId="5E2D928B" w14:textId="698DA433" w:rsidR="009648B2" w:rsidRPr="003409B1" w:rsidRDefault="00246274" w:rsidP="00BA1310">
      <w:pPr>
        <w:jc w:val="both"/>
        <w:rPr>
          <w:rFonts w:ascii="Times New Roman" w:hAnsi="Times New Roman" w:cs="Times New Roman"/>
        </w:rPr>
      </w:pPr>
      <w:r w:rsidRPr="003409B1">
        <w:rPr>
          <w:rFonts w:ascii="Times New Roman" w:hAnsi="Times New Roman" w:cs="Times New Roman"/>
          <w:b/>
          <w:bCs/>
        </w:rPr>
        <w:t>9</w:t>
      </w:r>
      <w:r w:rsidR="2FA48F5E" w:rsidRPr="003409B1">
        <w:rPr>
          <w:rFonts w:ascii="Times New Roman" w:hAnsi="Times New Roman" w:cs="Times New Roman"/>
          <w:b/>
          <w:bCs/>
        </w:rPr>
        <w:t>)</w:t>
      </w:r>
      <w:r w:rsidR="2FA48F5E" w:rsidRPr="003409B1">
        <w:rPr>
          <w:rFonts w:ascii="Times New Roman" w:hAnsi="Times New Roman" w:cs="Times New Roman"/>
        </w:rPr>
        <w:t xml:space="preserve"> paragrahvi 51 lõikest 3 jäetakse välja sõnad „</w:t>
      </w:r>
      <w:r w:rsidR="64329389" w:rsidRPr="003409B1">
        <w:rPr>
          <w:rFonts w:ascii="Times New Roman" w:hAnsi="Times New Roman" w:cs="Times New Roman"/>
        </w:rPr>
        <w:t>kui tarbija on selleks soovi avaldanud või“;</w:t>
      </w:r>
    </w:p>
    <w:p w14:paraId="4A2D22CA" w14:textId="77777777" w:rsidR="00481A04" w:rsidRPr="003409B1" w:rsidRDefault="00481A04" w:rsidP="00BA1310">
      <w:pPr>
        <w:jc w:val="both"/>
        <w:rPr>
          <w:rFonts w:ascii="Times New Roman" w:hAnsi="Times New Roman" w:cs="Times New Roman"/>
        </w:rPr>
      </w:pPr>
    </w:p>
    <w:p w14:paraId="0A443127" w14:textId="1AC52989" w:rsidR="00481A04" w:rsidRPr="003409B1" w:rsidRDefault="00246274" w:rsidP="00BA1310">
      <w:pPr>
        <w:jc w:val="both"/>
        <w:rPr>
          <w:rFonts w:ascii="Times New Roman" w:hAnsi="Times New Roman" w:cs="Times New Roman"/>
        </w:rPr>
      </w:pPr>
      <w:r w:rsidRPr="003409B1">
        <w:rPr>
          <w:rFonts w:ascii="Times New Roman" w:hAnsi="Times New Roman" w:cs="Times New Roman"/>
          <w:b/>
          <w:bCs/>
        </w:rPr>
        <w:t>10</w:t>
      </w:r>
      <w:r w:rsidR="62CF5BCE" w:rsidRPr="003409B1">
        <w:rPr>
          <w:rFonts w:ascii="Times New Roman" w:hAnsi="Times New Roman" w:cs="Times New Roman"/>
          <w:b/>
          <w:bCs/>
        </w:rPr>
        <w:t>)</w:t>
      </w:r>
      <w:r w:rsidR="62CF5BCE" w:rsidRPr="003409B1">
        <w:rPr>
          <w:rFonts w:ascii="Times New Roman" w:hAnsi="Times New Roman" w:cs="Times New Roman"/>
        </w:rPr>
        <w:t xml:space="preserve"> </w:t>
      </w:r>
      <w:r w:rsidR="2DCDA048" w:rsidRPr="003409B1">
        <w:rPr>
          <w:rFonts w:ascii="Times New Roman" w:hAnsi="Times New Roman" w:cs="Times New Roman"/>
        </w:rPr>
        <w:t xml:space="preserve">paragrahvi 54 pealkiri </w:t>
      </w:r>
      <w:r w:rsidR="008E23A7" w:rsidRPr="003409B1">
        <w:rPr>
          <w:rFonts w:ascii="Times New Roman" w:hAnsi="Times New Roman" w:cs="Times New Roman"/>
        </w:rPr>
        <w:t xml:space="preserve">ja lõige 1 </w:t>
      </w:r>
      <w:r w:rsidR="2DCDA048" w:rsidRPr="003409B1">
        <w:rPr>
          <w:rFonts w:ascii="Times New Roman" w:hAnsi="Times New Roman" w:cs="Times New Roman"/>
        </w:rPr>
        <w:t xml:space="preserve">muudetakse </w:t>
      </w:r>
      <w:r w:rsidR="00F039EB">
        <w:rPr>
          <w:rFonts w:ascii="Times New Roman" w:hAnsi="Times New Roman" w:cs="Times New Roman"/>
        </w:rPr>
        <w:t>ning</w:t>
      </w:r>
      <w:r w:rsidR="00F039EB" w:rsidRPr="003409B1">
        <w:rPr>
          <w:rFonts w:ascii="Times New Roman" w:hAnsi="Times New Roman" w:cs="Times New Roman"/>
        </w:rPr>
        <w:t xml:space="preserve"> </w:t>
      </w:r>
      <w:r w:rsidR="2DCDA048" w:rsidRPr="003409B1">
        <w:rPr>
          <w:rFonts w:ascii="Times New Roman" w:hAnsi="Times New Roman" w:cs="Times New Roman"/>
        </w:rPr>
        <w:t>sõnastatakse järgmiselt</w:t>
      </w:r>
      <w:r w:rsidR="5608909F" w:rsidRPr="003409B1">
        <w:rPr>
          <w:rFonts w:ascii="Times New Roman" w:hAnsi="Times New Roman" w:cs="Times New Roman"/>
        </w:rPr>
        <w:t>:</w:t>
      </w:r>
    </w:p>
    <w:p w14:paraId="45AB1C7E" w14:textId="77777777" w:rsidR="002B5675" w:rsidRPr="003409B1" w:rsidRDefault="002B5675" w:rsidP="00BA1310">
      <w:pPr>
        <w:jc w:val="both"/>
        <w:rPr>
          <w:rFonts w:ascii="Times New Roman" w:hAnsi="Times New Roman" w:cs="Times New Roman"/>
        </w:rPr>
      </w:pPr>
    </w:p>
    <w:p w14:paraId="74EAB7AB" w14:textId="6252C745" w:rsidR="007F46B3" w:rsidRPr="003409B1" w:rsidRDefault="5608909F" w:rsidP="00BA1310">
      <w:pPr>
        <w:jc w:val="both"/>
        <w:rPr>
          <w:rFonts w:ascii="Times New Roman" w:eastAsia="Times New Roman" w:hAnsi="Times New Roman" w:cs="Times New Roman"/>
        </w:rPr>
      </w:pPr>
      <w:r w:rsidRPr="003409B1">
        <w:rPr>
          <w:rFonts w:ascii="Times New Roman" w:hAnsi="Times New Roman" w:cs="Times New Roman"/>
        </w:rPr>
        <w:t>„</w:t>
      </w:r>
      <w:r w:rsidRPr="003409B1">
        <w:rPr>
          <w:rFonts w:ascii="Times New Roman" w:hAnsi="Times New Roman" w:cs="Times New Roman"/>
          <w:b/>
          <w:bCs/>
        </w:rPr>
        <w:t xml:space="preserve">§ 54. </w:t>
      </w:r>
      <w:r w:rsidR="170A65C5" w:rsidRPr="003409B1">
        <w:rPr>
          <w:rFonts w:ascii="Times New Roman" w:eastAsia="Times New Roman" w:hAnsi="Times New Roman" w:cs="Times New Roman"/>
          <w:b/>
          <w:bCs/>
        </w:rPr>
        <w:t>Komisjoni istungi salvestamine</w:t>
      </w:r>
    </w:p>
    <w:p w14:paraId="6FAC1BCC" w14:textId="77777777" w:rsidR="002B5675" w:rsidRPr="003409B1" w:rsidRDefault="002B5675" w:rsidP="00BA1310">
      <w:pPr>
        <w:jc w:val="both"/>
        <w:rPr>
          <w:rFonts w:ascii="Times New Roman" w:eastAsia="Times New Roman" w:hAnsi="Times New Roman" w:cs="Times New Roman"/>
        </w:rPr>
      </w:pPr>
    </w:p>
    <w:p w14:paraId="68F2BC41" w14:textId="13B0DAE8" w:rsidR="00786A4D" w:rsidRPr="003409B1" w:rsidRDefault="7A7EF64C" w:rsidP="00BA1310">
      <w:pPr>
        <w:jc w:val="both"/>
        <w:rPr>
          <w:rFonts w:ascii="Times New Roman" w:eastAsia="Times New Roman" w:hAnsi="Times New Roman" w:cs="Times New Roman"/>
        </w:rPr>
      </w:pPr>
      <w:r w:rsidRPr="003409B1">
        <w:rPr>
          <w:rFonts w:ascii="Times New Roman" w:eastAsia="Times New Roman" w:hAnsi="Times New Roman" w:cs="Times New Roman"/>
        </w:rPr>
        <w:t xml:space="preserve">(1) </w:t>
      </w:r>
      <w:r w:rsidR="54B59D19" w:rsidRPr="003409B1">
        <w:rPr>
          <w:rFonts w:ascii="Times New Roman" w:eastAsia="Times New Roman" w:hAnsi="Times New Roman" w:cs="Times New Roman"/>
        </w:rPr>
        <w:t xml:space="preserve">Poolte osavõtul toimuv istung </w:t>
      </w:r>
      <w:r w:rsidR="007E66BE" w:rsidRPr="003409B1">
        <w:rPr>
          <w:rFonts w:ascii="Times New Roman" w:eastAsia="Times New Roman" w:hAnsi="Times New Roman" w:cs="Times New Roman"/>
        </w:rPr>
        <w:t>salvestatakse.</w:t>
      </w:r>
      <w:r w:rsidR="54B59D19" w:rsidRPr="003409B1">
        <w:rPr>
          <w:rFonts w:ascii="Times New Roman" w:eastAsia="Times New Roman" w:hAnsi="Times New Roman" w:cs="Times New Roman"/>
        </w:rPr>
        <w:t xml:space="preserve"> Poolte osavõtuta toimuva istungi salvestamise</w:t>
      </w:r>
      <w:r w:rsidR="0C68E65B" w:rsidRPr="003409B1">
        <w:rPr>
          <w:rFonts w:ascii="Times New Roman" w:eastAsia="Times New Roman" w:hAnsi="Times New Roman" w:cs="Times New Roman"/>
        </w:rPr>
        <w:t xml:space="preserve"> </w:t>
      </w:r>
      <w:r w:rsidR="54B59D19" w:rsidRPr="003409B1">
        <w:rPr>
          <w:rFonts w:ascii="Times New Roman" w:eastAsia="Times New Roman" w:hAnsi="Times New Roman" w:cs="Times New Roman"/>
        </w:rPr>
        <w:t>vajaduse otsustab komisjoni esimees.“</w:t>
      </w:r>
      <w:r w:rsidR="0C68E65B" w:rsidRPr="003409B1">
        <w:rPr>
          <w:rFonts w:ascii="Times New Roman" w:eastAsia="Times New Roman" w:hAnsi="Times New Roman" w:cs="Times New Roman"/>
        </w:rPr>
        <w:t>;</w:t>
      </w:r>
    </w:p>
    <w:p w14:paraId="2451FCCA" w14:textId="77777777" w:rsidR="00536AC0" w:rsidRPr="003409B1" w:rsidRDefault="00536AC0" w:rsidP="00BA1310">
      <w:pPr>
        <w:jc w:val="both"/>
        <w:rPr>
          <w:rFonts w:ascii="Times New Roman" w:eastAsia="Times New Roman" w:hAnsi="Times New Roman" w:cs="Times New Roman"/>
        </w:rPr>
      </w:pPr>
    </w:p>
    <w:p w14:paraId="6BEA87BC" w14:textId="4D279973" w:rsidR="00536AC0" w:rsidRPr="003409B1" w:rsidRDefault="004C12D3" w:rsidP="00BA1310">
      <w:pPr>
        <w:jc w:val="both"/>
        <w:rPr>
          <w:rFonts w:ascii="Times New Roman" w:eastAsia="Times New Roman" w:hAnsi="Times New Roman" w:cs="Times New Roman"/>
        </w:rPr>
      </w:pPr>
      <w:r w:rsidRPr="003409B1">
        <w:rPr>
          <w:rFonts w:ascii="Times New Roman" w:eastAsia="Times New Roman" w:hAnsi="Times New Roman" w:cs="Times New Roman"/>
          <w:b/>
          <w:bCs/>
        </w:rPr>
        <w:t>11</w:t>
      </w:r>
      <w:r w:rsidR="00536AC0" w:rsidRPr="003409B1">
        <w:rPr>
          <w:rFonts w:ascii="Times New Roman" w:eastAsia="Times New Roman" w:hAnsi="Times New Roman" w:cs="Times New Roman"/>
          <w:b/>
          <w:bCs/>
        </w:rPr>
        <w:t>)</w:t>
      </w:r>
      <w:r w:rsidR="00536AC0" w:rsidRPr="003409B1">
        <w:rPr>
          <w:rFonts w:ascii="Times New Roman" w:eastAsia="Times New Roman" w:hAnsi="Times New Roman" w:cs="Times New Roman"/>
        </w:rPr>
        <w:t xml:space="preserve"> paragrahvi 54 lõiked 1</w:t>
      </w:r>
      <w:r w:rsidR="00536AC0" w:rsidRPr="003409B1">
        <w:rPr>
          <w:rFonts w:ascii="Times New Roman" w:eastAsia="Times New Roman" w:hAnsi="Times New Roman" w:cs="Times New Roman"/>
          <w:vertAlign w:val="superscript"/>
        </w:rPr>
        <w:t>1</w:t>
      </w:r>
      <w:r w:rsidR="00536AC0" w:rsidRPr="003409B1">
        <w:rPr>
          <w:rFonts w:ascii="Times New Roman" w:eastAsia="Times New Roman" w:hAnsi="Times New Roman" w:cs="Times New Roman"/>
        </w:rPr>
        <w:t xml:space="preserve"> ja 2 tunnistatakse kehtetuks;</w:t>
      </w:r>
    </w:p>
    <w:p w14:paraId="3EAA088C" w14:textId="77777777" w:rsidR="00492F41" w:rsidRPr="003409B1" w:rsidRDefault="00492F41" w:rsidP="00BA1310">
      <w:pPr>
        <w:jc w:val="both"/>
        <w:rPr>
          <w:rFonts w:ascii="Times New Roman" w:eastAsia="Times New Roman" w:hAnsi="Times New Roman" w:cs="Times New Roman"/>
        </w:rPr>
      </w:pPr>
    </w:p>
    <w:p w14:paraId="3148FA12" w14:textId="32104F9C" w:rsidR="00492F41" w:rsidRPr="003409B1" w:rsidRDefault="1BA1C39E" w:rsidP="00BA1310">
      <w:pPr>
        <w:jc w:val="both"/>
        <w:rPr>
          <w:rFonts w:ascii="Times New Roman" w:hAnsi="Times New Roman" w:cs="Times New Roman"/>
        </w:rPr>
      </w:pPr>
      <w:r w:rsidRPr="003409B1">
        <w:rPr>
          <w:rFonts w:ascii="Times New Roman" w:eastAsia="Times New Roman" w:hAnsi="Times New Roman" w:cs="Times New Roman"/>
          <w:b/>
          <w:bCs/>
        </w:rPr>
        <w:t>1</w:t>
      </w:r>
      <w:r w:rsidR="004C12D3" w:rsidRPr="003409B1">
        <w:rPr>
          <w:rFonts w:ascii="Times New Roman" w:eastAsia="Times New Roman" w:hAnsi="Times New Roman" w:cs="Times New Roman"/>
          <w:b/>
          <w:bCs/>
        </w:rPr>
        <w:t>2</w:t>
      </w:r>
      <w:r w:rsidRPr="003409B1">
        <w:rPr>
          <w:rFonts w:ascii="Times New Roman" w:eastAsia="Times New Roman" w:hAnsi="Times New Roman" w:cs="Times New Roman"/>
          <w:b/>
          <w:bCs/>
        </w:rPr>
        <w:t>)</w:t>
      </w:r>
      <w:r w:rsidRPr="003409B1">
        <w:rPr>
          <w:rFonts w:ascii="Times New Roman" w:eastAsia="Times New Roman" w:hAnsi="Times New Roman" w:cs="Times New Roman"/>
        </w:rPr>
        <w:t xml:space="preserve"> </w:t>
      </w:r>
      <w:r w:rsidR="6E74E7EC" w:rsidRPr="003409B1">
        <w:rPr>
          <w:rFonts w:ascii="Times New Roman" w:eastAsia="Times New Roman" w:hAnsi="Times New Roman" w:cs="Times New Roman"/>
        </w:rPr>
        <w:t>paragrahv</w:t>
      </w:r>
      <w:r w:rsidR="004828FE" w:rsidRPr="003409B1">
        <w:rPr>
          <w:rFonts w:ascii="Times New Roman" w:eastAsia="Times New Roman" w:hAnsi="Times New Roman" w:cs="Times New Roman"/>
        </w:rPr>
        <w:t>i</w:t>
      </w:r>
      <w:r w:rsidR="6E74E7EC" w:rsidRPr="003409B1">
        <w:rPr>
          <w:rFonts w:ascii="Times New Roman" w:eastAsia="Times New Roman" w:hAnsi="Times New Roman" w:cs="Times New Roman"/>
        </w:rPr>
        <w:t xml:space="preserve"> 54 lõikes 3 asendatakse sõna „protokolle“ sõnaga „salvestisi“</w:t>
      </w:r>
      <w:r w:rsidR="2018189E" w:rsidRPr="003409B1">
        <w:rPr>
          <w:rFonts w:ascii="Times New Roman" w:eastAsia="Times New Roman" w:hAnsi="Times New Roman" w:cs="Times New Roman"/>
        </w:rPr>
        <w:t>.</w:t>
      </w:r>
    </w:p>
    <w:p w14:paraId="12674580" w14:textId="77777777" w:rsidR="00856EF8" w:rsidRPr="003409B1" w:rsidRDefault="00856EF8" w:rsidP="009F1D79">
      <w:pPr>
        <w:jc w:val="both"/>
        <w:rPr>
          <w:rFonts w:ascii="Times New Roman" w:hAnsi="Times New Roman" w:cs="Times New Roman"/>
        </w:rPr>
      </w:pPr>
    </w:p>
    <w:p w14:paraId="5BA0C499" w14:textId="720795EC" w:rsidR="00856EF8" w:rsidRPr="003409B1" w:rsidRDefault="00856EF8" w:rsidP="009F1D79">
      <w:pPr>
        <w:jc w:val="both"/>
        <w:rPr>
          <w:rFonts w:ascii="Times New Roman" w:hAnsi="Times New Roman" w:cs="Times New Roman"/>
          <w:b/>
          <w:bCs/>
        </w:rPr>
      </w:pPr>
      <w:r w:rsidRPr="003409B1">
        <w:rPr>
          <w:rFonts w:ascii="Times New Roman" w:hAnsi="Times New Roman" w:cs="Times New Roman"/>
          <w:b/>
          <w:bCs/>
        </w:rPr>
        <w:t xml:space="preserve">§ </w:t>
      </w:r>
      <w:r w:rsidR="002B5675" w:rsidRPr="003409B1">
        <w:rPr>
          <w:rFonts w:ascii="Times New Roman" w:hAnsi="Times New Roman" w:cs="Times New Roman"/>
          <w:b/>
          <w:bCs/>
        </w:rPr>
        <w:t>6</w:t>
      </w:r>
      <w:r w:rsidRPr="003409B1">
        <w:rPr>
          <w:rFonts w:ascii="Times New Roman" w:hAnsi="Times New Roman" w:cs="Times New Roman"/>
          <w:b/>
          <w:bCs/>
        </w:rPr>
        <w:t xml:space="preserve">. </w:t>
      </w:r>
      <w:r w:rsidR="00F0420E" w:rsidRPr="003409B1">
        <w:rPr>
          <w:rFonts w:ascii="Times New Roman" w:hAnsi="Times New Roman" w:cs="Times New Roman"/>
          <w:b/>
          <w:bCs/>
        </w:rPr>
        <w:t>Tubakaseaduse muutmine</w:t>
      </w:r>
    </w:p>
    <w:p w14:paraId="174B3A70" w14:textId="77777777" w:rsidR="002B0E16" w:rsidRPr="003409B1" w:rsidRDefault="002B0E16" w:rsidP="009F1D79">
      <w:pPr>
        <w:jc w:val="both"/>
        <w:rPr>
          <w:rFonts w:ascii="Times New Roman" w:hAnsi="Times New Roman" w:cs="Times New Roman"/>
        </w:rPr>
      </w:pPr>
    </w:p>
    <w:p w14:paraId="00DE9399" w14:textId="0E456548" w:rsidR="00F0420E" w:rsidRPr="003409B1" w:rsidRDefault="00F0420E" w:rsidP="009F1D79">
      <w:pPr>
        <w:jc w:val="both"/>
        <w:rPr>
          <w:rFonts w:ascii="Times New Roman" w:hAnsi="Times New Roman" w:cs="Times New Roman"/>
        </w:rPr>
      </w:pPr>
      <w:r w:rsidRPr="003409B1">
        <w:rPr>
          <w:rFonts w:ascii="Times New Roman" w:hAnsi="Times New Roman" w:cs="Times New Roman"/>
        </w:rPr>
        <w:t>Tubakaseaduse §</w:t>
      </w:r>
      <w:r w:rsidR="004E4A82" w:rsidRPr="003409B1">
        <w:rPr>
          <w:rFonts w:ascii="Times New Roman" w:hAnsi="Times New Roman" w:cs="Times New Roman"/>
        </w:rPr>
        <w:t xml:space="preserve"> 22 täiendatakse lõikega 2</w:t>
      </w:r>
      <w:r w:rsidR="004E4A82" w:rsidRPr="003409B1">
        <w:rPr>
          <w:rFonts w:ascii="Times New Roman" w:hAnsi="Times New Roman" w:cs="Times New Roman"/>
          <w:vertAlign w:val="superscript"/>
        </w:rPr>
        <w:t>1</w:t>
      </w:r>
      <w:r w:rsidR="004E4A82" w:rsidRPr="003409B1">
        <w:rPr>
          <w:rFonts w:ascii="Times New Roman" w:hAnsi="Times New Roman" w:cs="Times New Roman"/>
        </w:rPr>
        <w:t xml:space="preserve"> järgmises sõnastuses:</w:t>
      </w:r>
    </w:p>
    <w:p w14:paraId="18326257" w14:textId="77777777" w:rsidR="002B0E16" w:rsidRPr="003409B1" w:rsidRDefault="002B0E16" w:rsidP="009F1D79">
      <w:pPr>
        <w:jc w:val="both"/>
        <w:rPr>
          <w:rFonts w:ascii="Times New Roman" w:hAnsi="Times New Roman" w:cs="Times New Roman"/>
        </w:rPr>
      </w:pPr>
    </w:p>
    <w:p w14:paraId="7B4C106B" w14:textId="77B28F5A" w:rsidR="00C31891" w:rsidRPr="003409B1" w:rsidRDefault="59483811" w:rsidP="009F1D79">
      <w:pPr>
        <w:jc w:val="both"/>
        <w:rPr>
          <w:rFonts w:ascii="Times New Roman" w:hAnsi="Times New Roman" w:cs="Times New Roman"/>
        </w:rPr>
      </w:pPr>
      <w:r w:rsidRPr="003409B1">
        <w:rPr>
          <w:rFonts w:ascii="Times New Roman" w:hAnsi="Times New Roman" w:cs="Times New Roman"/>
        </w:rPr>
        <w:t>„(</w:t>
      </w:r>
      <w:r w:rsidR="47321065" w:rsidRPr="003409B1">
        <w:rPr>
          <w:rFonts w:ascii="Times New Roman" w:hAnsi="Times New Roman" w:cs="Times New Roman"/>
        </w:rPr>
        <w:t>2</w:t>
      </w:r>
      <w:r w:rsidR="47321065" w:rsidRPr="003409B1">
        <w:rPr>
          <w:rFonts w:ascii="Times New Roman" w:hAnsi="Times New Roman" w:cs="Times New Roman"/>
          <w:vertAlign w:val="superscript"/>
        </w:rPr>
        <w:t>1</w:t>
      </w:r>
      <w:r w:rsidR="47321065" w:rsidRPr="003409B1">
        <w:rPr>
          <w:rFonts w:ascii="Times New Roman" w:hAnsi="Times New Roman" w:cs="Times New Roman"/>
        </w:rPr>
        <w:t xml:space="preserve">) </w:t>
      </w:r>
      <w:r w:rsidR="5EB71E96" w:rsidRPr="003409B1">
        <w:rPr>
          <w:rFonts w:ascii="Times New Roman" w:hAnsi="Times New Roman" w:cs="Times New Roman"/>
        </w:rPr>
        <w:t xml:space="preserve">Tubakatoote ja tubakatootega seonduva toote müügisaaliga müügikoht on kaupleja valduses </w:t>
      </w:r>
      <w:r w:rsidR="0C3EE0B9" w:rsidRPr="003409B1">
        <w:rPr>
          <w:rFonts w:ascii="Times New Roman" w:hAnsi="Times New Roman" w:cs="Times New Roman"/>
        </w:rPr>
        <w:t>olev</w:t>
      </w:r>
      <w:r w:rsidR="5EB71E96" w:rsidRPr="003409B1">
        <w:rPr>
          <w:rFonts w:ascii="Times New Roman" w:hAnsi="Times New Roman" w:cs="Times New Roman"/>
        </w:rPr>
        <w:t xml:space="preserve"> selgelt eristatav ja piiritletud </w:t>
      </w:r>
      <w:r w:rsidR="2942D9C2" w:rsidRPr="003409B1">
        <w:rPr>
          <w:rFonts w:ascii="Times New Roman" w:hAnsi="Times New Roman" w:cs="Times New Roman"/>
        </w:rPr>
        <w:t>ala</w:t>
      </w:r>
      <w:r w:rsidR="5EB71E96" w:rsidRPr="003409B1">
        <w:rPr>
          <w:rFonts w:ascii="Times New Roman" w:hAnsi="Times New Roman" w:cs="Times New Roman"/>
        </w:rPr>
        <w:t>, kuhu tarbija siseneb tehingu tegemiseks.“.</w:t>
      </w:r>
    </w:p>
    <w:p w14:paraId="43C36EF8" w14:textId="77777777" w:rsidR="00C31891" w:rsidRPr="003409B1" w:rsidRDefault="00C31891" w:rsidP="009F1D79">
      <w:pPr>
        <w:jc w:val="both"/>
        <w:rPr>
          <w:rFonts w:ascii="Times New Roman" w:hAnsi="Times New Roman" w:cs="Times New Roman"/>
        </w:rPr>
      </w:pPr>
    </w:p>
    <w:p w14:paraId="77BA1464" w14:textId="6128EC31" w:rsidR="00C31891" w:rsidRPr="003409B1" w:rsidRDefault="00C31891" w:rsidP="009F1D79">
      <w:pPr>
        <w:jc w:val="both"/>
        <w:rPr>
          <w:rFonts w:ascii="Times New Roman" w:hAnsi="Times New Roman" w:cs="Times New Roman"/>
        </w:rPr>
      </w:pPr>
      <w:r w:rsidRPr="003409B1">
        <w:rPr>
          <w:rFonts w:ascii="Times New Roman" w:hAnsi="Times New Roman" w:cs="Times New Roman"/>
          <w:b/>
          <w:bCs/>
        </w:rPr>
        <w:t xml:space="preserve">§ </w:t>
      </w:r>
      <w:r w:rsidR="002B0E16" w:rsidRPr="003409B1">
        <w:rPr>
          <w:rFonts w:ascii="Times New Roman" w:hAnsi="Times New Roman" w:cs="Times New Roman"/>
          <w:b/>
          <w:bCs/>
        </w:rPr>
        <w:t>7</w:t>
      </w:r>
      <w:r w:rsidRPr="003409B1">
        <w:rPr>
          <w:rFonts w:ascii="Times New Roman" w:hAnsi="Times New Roman" w:cs="Times New Roman"/>
          <w:b/>
          <w:bCs/>
        </w:rPr>
        <w:t xml:space="preserve">. </w:t>
      </w:r>
      <w:r w:rsidR="00702DAB" w:rsidRPr="003409B1">
        <w:rPr>
          <w:rFonts w:ascii="Times New Roman" w:hAnsi="Times New Roman" w:cs="Times New Roman"/>
          <w:b/>
          <w:bCs/>
        </w:rPr>
        <w:t>Turismiseaduse muutmine</w:t>
      </w:r>
    </w:p>
    <w:p w14:paraId="20A1EB8A" w14:textId="77777777" w:rsidR="002B0E16" w:rsidRPr="003409B1" w:rsidRDefault="002B0E16" w:rsidP="009F1D79">
      <w:pPr>
        <w:jc w:val="both"/>
        <w:rPr>
          <w:rFonts w:ascii="Times New Roman" w:hAnsi="Times New Roman" w:cs="Times New Roman"/>
        </w:rPr>
      </w:pPr>
    </w:p>
    <w:p w14:paraId="04BAB183" w14:textId="60061D6A" w:rsidR="00702DAB" w:rsidRPr="003409B1" w:rsidRDefault="1F8FB3C4" w:rsidP="009F1D79">
      <w:pPr>
        <w:jc w:val="both"/>
        <w:rPr>
          <w:rFonts w:ascii="Times New Roman" w:hAnsi="Times New Roman" w:cs="Times New Roman"/>
        </w:rPr>
      </w:pPr>
      <w:r w:rsidRPr="003409B1">
        <w:rPr>
          <w:rFonts w:ascii="Times New Roman" w:hAnsi="Times New Roman" w:cs="Times New Roman"/>
        </w:rPr>
        <w:t>Turismiseaduse § 15</w:t>
      </w:r>
      <w:r w:rsidRPr="003409B1">
        <w:rPr>
          <w:rFonts w:ascii="Times New Roman" w:hAnsi="Times New Roman" w:cs="Times New Roman"/>
          <w:vertAlign w:val="superscript"/>
        </w:rPr>
        <w:t>1</w:t>
      </w:r>
      <w:r w:rsidR="1085E176" w:rsidRPr="003409B1">
        <w:rPr>
          <w:rFonts w:ascii="Times New Roman" w:hAnsi="Times New Roman" w:cs="Times New Roman"/>
        </w:rPr>
        <w:t xml:space="preserve"> </w:t>
      </w:r>
      <w:r w:rsidR="3123DD82" w:rsidRPr="003409B1">
        <w:rPr>
          <w:rFonts w:ascii="Times New Roman" w:eastAsia="Times New Roman" w:hAnsi="Times New Roman" w:cs="Times New Roman"/>
        </w:rPr>
        <w:t xml:space="preserve">lõiget 10 täiendatakse pärast sõna </w:t>
      </w:r>
      <w:r w:rsidR="7B992873" w:rsidRPr="003409B1">
        <w:rPr>
          <w:rFonts w:ascii="Times New Roman" w:eastAsia="Times New Roman" w:hAnsi="Times New Roman" w:cs="Times New Roman"/>
        </w:rPr>
        <w:t>„väljastamist“</w:t>
      </w:r>
      <w:r w:rsidR="3123DD82" w:rsidRPr="003409B1">
        <w:rPr>
          <w:rFonts w:ascii="Times New Roman" w:eastAsia="Times New Roman" w:hAnsi="Times New Roman" w:cs="Times New Roman"/>
        </w:rPr>
        <w:t xml:space="preserve"> </w:t>
      </w:r>
      <w:r w:rsidR="008F05BA" w:rsidRPr="003409B1">
        <w:rPr>
          <w:rFonts w:ascii="Times New Roman" w:eastAsia="Times New Roman" w:hAnsi="Times New Roman" w:cs="Times New Roman"/>
        </w:rPr>
        <w:t xml:space="preserve">tekstiosaga </w:t>
      </w:r>
      <w:r w:rsidR="3123DD82" w:rsidRPr="003409B1">
        <w:rPr>
          <w:rFonts w:ascii="Times New Roman" w:eastAsia="Times New Roman" w:hAnsi="Times New Roman" w:cs="Times New Roman"/>
        </w:rPr>
        <w:t xml:space="preserve">„käesoleva seaduse § 8 </w:t>
      </w:r>
      <w:r w:rsidR="7B992873" w:rsidRPr="003409B1">
        <w:rPr>
          <w:rFonts w:ascii="Times New Roman" w:eastAsia="Times New Roman" w:hAnsi="Times New Roman" w:cs="Times New Roman"/>
        </w:rPr>
        <w:t>lõikes</w:t>
      </w:r>
      <w:r w:rsidR="3123DD82" w:rsidRPr="003409B1">
        <w:rPr>
          <w:rFonts w:ascii="Times New Roman" w:eastAsia="Times New Roman" w:hAnsi="Times New Roman" w:cs="Times New Roman"/>
        </w:rPr>
        <w:t xml:space="preserve"> 3 </w:t>
      </w:r>
      <w:r w:rsidR="5A4344C5" w:rsidRPr="003409B1">
        <w:rPr>
          <w:rFonts w:ascii="Times New Roman" w:eastAsia="Times New Roman" w:hAnsi="Times New Roman" w:cs="Times New Roman"/>
        </w:rPr>
        <w:t>nimetatud viisil</w:t>
      </w:r>
      <w:r w:rsidR="002A7509" w:rsidRPr="003409B1">
        <w:rPr>
          <w:rFonts w:ascii="Times New Roman" w:eastAsia="Times New Roman" w:hAnsi="Times New Roman" w:cs="Times New Roman"/>
        </w:rPr>
        <w:t>“</w:t>
      </w:r>
      <w:r w:rsidR="3123DD82" w:rsidRPr="003409B1">
        <w:rPr>
          <w:rFonts w:ascii="Times New Roman" w:eastAsia="Times New Roman" w:hAnsi="Times New Roman" w:cs="Times New Roman"/>
        </w:rPr>
        <w:t>.</w:t>
      </w:r>
    </w:p>
    <w:p w14:paraId="391A3CCE" w14:textId="77777777" w:rsidR="003645C8" w:rsidRPr="003409B1" w:rsidRDefault="003645C8" w:rsidP="009F1D79">
      <w:pPr>
        <w:jc w:val="both"/>
        <w:rPr>
          <w:rFonts w:ascii="Times New Roman" w:hAnsi="Times New Roman" w:cs="Times New Roman"/>
        </w:rPr>
      </w:pPr>
    </w:p>
    <w:p w14:paraId="6B977C8C" w14:textId="2792DD07" w:rsidR="003645C8" w:rsidRPr="003409B1" w:rsidRDefault="34188C76" w:rsidP="009F1D79">
      <w:pPr>
        <w:jc w:val="both"/>
        <w:rPr>
          <w:rFonts w:ascii="Times New Roman" w:hAnsi="Times New Roman" w:cs="Times New Roman"/>
          <w:b/>
          <w:bCs/>
        </w:rPr>
      </w:pPr>
      <w:r w:rsidRPr="003409B1">
        <w:rPr>
          <w:rFonts w:ascii="Times New Roman" w:hAnsi="Times New Roman" w:cs="Times New Roman"/>
          <w:b/>
          <w:bCs/>
        </w:rPr>
        <w:t xml:space="preserve">§ </w:t>
      </w:r>
      <w:r w:rsidR="00946FC1" w:rsidRPr="003409B1">
        <w:rPr>
          <w:rFonts w:ascii="Times New Roman" w:hAnsi="Times New Roman" w:cs="Times New Roman"/>
          <w:b/>
          <w:bCs/>
        </w:rPr>
        <w:t>8</w:t>
      </w:r>
      <w:r w:rsidRPr="003409B1">
        <w:rPr>
          <w:rFonts w:ascii="Times New Roman" w:hAnsi="Times New Roman" w:cs="Times New Roman"/>
          <w:b/>
          <w:bCs/>
        </w:rPr>
        <w:t xml:space="preserve">. </w:t>
      </w:r>
      <w:r w:rsidR="39654676" w:rsidRPr="003409B1">
        <w:rPr>
          <w:rFonts w:ascii="Times New Roman" w:hAnsi="Times New Roman" w:cs="Times New Roman"/>
          <w:b/>
          <w:bCs/>
        </w:rPr>
        <w:t>Väärismetalltoodete seaduse muutmine</w:t>
      </w:r>
    </w:p>
    <w:p w14:paraId="1E228413" w14:textId="77777777" w:rsidR="00946FC1" w:rsidRPr="003409B1" w:rsidRDefault="00946FC1" w:rsidP="009F1D79">
      <w:pPr>
        <w:jc w:val="both"/>
        <w:rPr>
          <w:rFonts w:ascii="Times New Roman" w:hAnsi="Times New Roman" w:cs="Times New Roman"/>
        </w:rPr>
      </w:pPr>
    </w:p>
    <w:p w14:paraId="21466417" w14:textId="0403BAD1" w:rsidR="00037A20" w:rsidRPr="003409B1" w:rsidRDefault="00037A20" w:rsidP="009F1D79">
      <w:pPr>
        <w:jc w:val="both"/>
        <w:rPr>
          <w:rFonts w:ascii="Times New Roman" w:hAnsi="Times New Roman" w:cs="Times New Roman"/>
        </w:rPr>
      </w:pPr>
      <w:r w:rsidRPr="003409B1">
        <w:rPr>
          <w:rFonts w:ascii="Times New Roman" w:hAnsi="Times New Roman" w:cs="Times New Roman"/>
        </w:rPr>
        <w:t>Väärismetalltoodete seaduses tehakse järgmised muudatused:</w:t>
      </w:r>
    </w:p>
    <w:p w14:paraId="66128246" w14:textId="77777777" w:rsidR="002A7428" w:rsidRDefault="002A7428" w:rsidP="009F1D79">
      <w:pPr>
        <w:jc w:val="both"/>
        <w:rPr>
          <w:rFonts w:ascii="Times New Roman" w:hAnsi="Times New Roman" w:cs="Times New Roman"/>
        </w:rPr>
      </w:pPr>
    </w:p>
    <w:p w14:paraId="54C4569D" w14:textId="6E9E947F" w:rsidR="00050AE1" w:rsidRDefault="2E1F030F" w:rsidP="5DB837CF">
      <w:pPr>
        <w:jc w:val="both"/>
        <w:rPr>
          <w:rFonts w:ascii="Times New Roman" w:hAnsi="Times New Roman" w:cs="Times New Roman"/>
        </w:rPr>
      </w:pPr>
      <w:r w:rsidRPr="5DB837CF">
        <w:rPr>
          <w:rFonts w:ascii="Times New Roman" w:hAnsi="Times New Roman" w:cs="Times New Roman"/>
        </w:rPr>
        <w:t>1</w:t>
      </w:r>
      <w:r w:rsidRPr="5DB837CF">
        <w:rPr>
          <w:rFonts w:ascii="Times New Roman" w:hAnsi="Times New Roman" w:cs="Times New Roman"/>
          <w:b/>
          <w:bCs/>
        </w:rPr>
        <w:t>)</w:t>
      </w:r>
      <w:r w:rsidRPr="5DB837CF">
        <w:rPr>
          <w:rFonts w:ascii="Times New Roman" w:hAnsi="Times New Roman" w:cs="Times New Roman"/>
        </w:rPr>
        <w:t xml:space="preserve"> paragrahvi 7 lõikest 5, § 9 lõike</w:t>
      </w:r>
      <w:del w:id="62" w:author="Maarja-Liis Lall - JUSTDIGI" w:date="2025-12-16T08:53:00Z">
        <w:r w:rsidR="00050AE1" w:rsidRPr="5DB837CF" w:rsidDel="2E1F030F">
          <w:rPr>
            <w:rFonts w:ascii="Times New Roman" w:hAnsi="Times New Roman" w:cs="Times New Roman"/>
          </w:rPr>
          <w:delText>st</w:delText>
        </w:r>
      </w:del>
      <w:r w:rsidRPr="5DB837CF">
        <w:rPr>
          <w:rFonts w:ascii="Times New Roman" w:hAnsi="Times New Roman" w:cs="Times New Roman"/>
        </w:rPr>
        <w:t xml:space="preserve"> 2</w:t>
      </w:r>
      <w:ins w:id="63" w:author="Maarja-Liis Lall - JUSTDIGI" w:date="2025-12-16T08:53:00Z">
        <w:r w:rsidR="04CAED17" w:rsidRPr="5DB837CF">
          <w:rPr>
            <w:rFonts w:ascii="Times New Roman" w:hAnsi="Times New Roman" w:cs="Times New Roman"/>
          </w:rPr>
          <w:t xml:space="preserve"> teisest lausest</w:t>
        </w:r>
      </w:ins>
      <w:r w:rsidRPr="5DB837CF">
        <w:rPr>
          <w:rFonts w:ascii="Times New Roman" w:hAnsi="Times New Roman" w:cs="Times New Roman"/>
        </w:rPr>
        <w:t xml:space="preserve"> ja § 10 lõikest 4 jäetakse välja sõnad „Vabariigi Valitsus või tema volitusel“</w:t>
      </w:r>
      <w:r w:rsidR="0EED7FA0" w:rsidRPr="5DB837CF">
        <w:rPr>
          <w:rFonts w:ascii="Times New Roman" w:hAnsi="Times New Roman" w:cs="Times New Roman"/>
        </w:rPr>
        <w:t>;</w:t>
      </w:r>
    </w:p>
    <w:p w14:paraId="5AC510BA" w14:textId="77777777" w:rsidR="00050AE1" w:rsidRPr="003409B1" w:rsidRDefault="00050AE1" w:rsidP="009F1D79">
      <w:pPr>
        <w:jc w:val="both"/>
        <w:rPr>
          <w:rFonts w:ascii="Times New Roman" w:hAnsi="Times New Roman" w:cs="Times New Roman"/>
        </w:rPr>
      </w:pPr>
    </w:p>
    <w:p w14:paraId="3B111B49" w14:textId="15402B74" w:rsidR="002A7428" w:rsidRPr="003409B1" w:rsidRDefault="00050AE1" w:rsidP="009F1D79">
      <w:pPr>
        <w:jc w:val="both"/>
        <w:rPr>
          <w:rFonts w:ascii="Times New Roman" w:hAnsi="Times New Roman" w:cs="Times New Roman"/>
        </w:rPr>
      </w:pPr>
      <w:r w:rsidRPr="00E27404">
        <w:rPr>
          <w:rFonts w:ascii="Times New Roman" w:hAnsi="Times New Roman" w:cs="Times New Roman"/>
          <w:b/>
          <w:bCs/>
          <w:rPrChange w:id="64" w:author="Mari Koik - JUSTDIGI" w:date="2025-12-03T12:13:00Z" w16du:dateUtc="2025-12-03T10:13:00Z">
            <w:rPr>
              <w:rFonts w:ascii="Times New Roman" w:hAnsi="Times New Roman" w:cs="Times New Roman"/>
            </w:rPr>
          </w:rPrChange>
        </w:rPr>
        <w:t>2</w:t>
      </w:r>
      <w:r w:rsidR="002A7428" w:rsidRPr="00E27404">
        <w:rPr>
          <w:rFonts w:ascii="Times New Roman" w:hAnsi="Times New Roman" w:cs="Times New Roman"/>
          <w:b/>
          <w:bCs/>
          <w:rPrChange w:id="65" w:author="Mari Koik - JUSTDIGI" w:date="2025-12-03T12:13:00Z" w16du:dateUtc="2025-12-03T10:13:00Z">
            <w:rPr>
              <w:rFonts w:ascii="Times New Roman" w:hAnsi="Times New Roman" w:cs="Times New Roman"/>
            </w:rPr>
          </w:rPrChange>
        </w:rPr>
        <w:t>)</w:t>
      </w:r>
      <w:r w:rsidR="0014277E" w:rsidRPr="003409B1">
        <w:rPr>
          <w:rFonts w:ascii="Times New Roman" w:hAnsi="Times New Roman" w:cs="Times New Roman"/>
        </w:rPr>
        <w:t xml:space="preserve"> paragrahv</w:t>
      </w:r>
      <w:r w:rsidR="006706DD" w:rsidRPr="003409B1">
        <w:rPr>
          <w:rFonts w:ascii="Times New Roman" w:hAnsi="Times New Roman" w:cs="Times New Roman"/>
        </w:rPr>
        <w:t>i</w:t>
      </w:r>
      <w:r w:rsidR="0014277E" w:rsidRPr="003409B1">
        <w:rPr>
          <w:rFonts w:ascii="Times New Roman" w:hAnsi="Times New Roman" w:cs="Times New Roman"/>
        </w:rPr>
        <w:t xml:space="preserve"> 20</w:t>
      </w:r>
      <w:r w:rsidR="0014277E" w:rsidRPr="003409B1">
        <w:rPr>
          <w:rFonts w:ascii="Times New Roman" w:hAnsi="Times New Roman" w:cs="Times New Roman"/>
          <w:vertAlign w:val="superscript"/>
        </w:rPr>
        <w:t>1</w:t>
      </w:r>
      <w:r w:rsidR="0014277E" w:rsidRPr="003409B1">
        <w:rPr>
          <w:rFonts w:ascii="Times New Roman" w:hAnsi="Times New Roman" w:cs="Times New Roman"/>
        </w:rPr>
        <w:t xml:space="preserve"> </w:t>
      </w:r>
      <w:r w:rsidR="00B4443A" w:rsidRPr="003409B1">
        <w:rPr>
          <w:rFonts w:ascii="Times New Roman" w:hAnsi="Times New Roman" w:cs="Times New Roman"/>
        </w:rPr>
        <w:t xml:space="preserve">lõiked </w:t>
      </w:r>
      <w:r w:rsidR="00454F17" w:rsidRPr="003409B1">
        <w:rPr>
          <w:rFonts w:ascii="Times New Roman" w:hAnsi="Times New Roman" w:cs="Times New Roman"/>
        </w:rPr>
        <w:t xml:space="preserve">1–4 </w:t>
      </w:r>
      <w:r w:rsidR="0014277E" w:rsidRPr="003409B1">
        <w:rPr>
          <w:rFonts w:ascii="Times New Roman" w:hAnsi="Times New Roman" w:cs="Times New Roman"/>
        </w:rPr>
        <w:t>muudetakse ja sõnastatakse järgmiselt:</w:t>
      </w:r>
    </w:p>
    <w:p w14:paraId="2E527175" w14:textId="77777777" w:rsidR="00C46014" w:rsidRPr="003409B1" w:rsidRDefault="00C46014" w:rsidP="009F1D79">
      <w:pPr>
        <w:jc w:val="both"/>
        <w:rPr>
          <w:rFonts w:ascii="Times New Roman" w:hAnsi="Times New Roman" w:cs="Times New Roman"/>
        </w:rPr>
      </w:pPr>
    </w:p>
    <w:p w14:paraId="4532DC40" w14:textId="2D04DB01" w:rsidR="00AF11DA" w:rsidRPr="003409B1" w:rsidRDefault="0014277E" w:rsidP="009F1D79">
      <w:pPr>
        <w:jc w:val="both"/>
        <w:rPr>
          <w:rFonts w:ascii="Times New Roman" w:eastAsia="Times New Roman" w:hAnsi="Times New Roman" w:cs="Times New Roman"/>
        </w:rPr>
      </w:pPr>
      <w:r w:rsidRPr="003409B1">
        <w:rPr>
          <w:rFonts w:ascii="Times New Roman" w:hAnsi="Times New Roman" w:cs="Times New Roman"/>
        </w:rPr>
        <w:t>„</w:t>
      </w:r>
      <w:r w:rsidR="006E7DAA" w:rsidRPr="003409B1">
        <w:rPr>
          <w:rFonts w:ascii="Times New Roman" w:eastAsia="Times New Roman" w:hAnsi="Times New Roman" w:cs="Times New Roman"/>
        </w:rPr>
        <w:t>(1) Nimemärgise registreering kehtib registreerimisest arvates tähtajatult.</w:t>
      </w:r>
    </w:p>
    <w:p w14:paraId="0F4EE5A1" w14:textId="77777777" w:rsidR="00C46014" w:rsidRPr="003409B1" w:rsidRDefault="00C46014" w:rsidP="009F1D79">
      <w:pPr>
        <w:jc w:val="both"/>
        <w:rPr>
          <w:rFonts w:ascii="Times New Roman" w:eastAsia="Times New Roman" w:hAnsi="Times New Roman" w:cs="Times New Roman"/>
        </w:rPr>
      </w:pPr>
    </w:p>
    <w:p w14:paraId="4DF5EEC6" w14:textId="7853AEA8" w:rsidR="006E7DAA" w:rsidRPr="003409B1" w:rsidRDefault="0078461A" w:rsidP="009F1D79">
      <w:pPr>
        <w:jc w:val="both"/>
        <w:rPr>
          <w:rFonts w:ascii="Times New Roman" w:eastAsia="Times New Roman" w:hAnsi="Times New Roman" w:cs="Times New Roman"/>
        </w:rPr>
      </w:pPr>
      <w:r w:rsidRPr="003409B1">
        <w:rPr>
          <w:rFonts w:ascii="Times New Roman" w:eastAsia="Times New Roman" w:hAnsi="Times New Roman" w:cs="Times New Roman"/>
        </w:rPr>
        <w:t xml:space="preserve">(2) Kui </w:t>
      </w:r>
      <w:proofErr w:type="spellStart"/>
      <w:r w:rsidRPr="003409B1">
        <w:rPr>
          <w:rFonts w:ascii="Times New Roman" w:eastAsia="Times New Roman" w:hAnsi="Times New Roman" w:cs="Times New Roman"/>
        </w:rPr>
        <w:t>sissevedaja</w:t>
      </w:r>
      <w:proofErr w:type="spellEnd"/>
      <w:r w:rsidRPr="003409B1">
        <w:rPr>
          <w:rFonts w:ascii="Times New Roman" w:eastAsia="Times New Roman" w:hAnsi="Times New Roman" w:cs="Times New Roman"/>
        </w:rPr>
        <w:t xml:space="preserve"> nimemärgise registreerimisel esitatud sisseveetava väärismetalltoote valmistanud ettevõtja kirjalik nõusolek on tähtajaline, kehtib nimemärgise registreering nimetatud </w:t>
      </w:r>
      <w:r w:rsidR="004A1D40" w:rsidRPr="003409B1">
        <w:rPr>
          <w:rFonts w:ascii="Times New Roman" w:eastAsia="Times New Roman" w:hAnsi="Times New Roman" w:cs="Times New Roman"/>
        </w:rPr>
        <w:t>tähtpäevani</w:t>
      </w:r>
      <w:r w:rsidRPr="003409B1">
        <w:rPr>
          <w:rFonts w:ascii="Times New Roman" w:eastAsia="Times New Roman" w:hAnsi="Times New Roman" w:cs="Times New Roman"/>
        </w:rPr>
        <w:t>.</w:t>
      </w:r>
    </w:p>
    <w:p w14:paraId="00D81E25" w14:textId="77777777" w:rsidR="00C46014" w:rsidRPr="003409B1" w:rsidRDefault="00C46014" w:rsidP="00071880">
      <w:pPr>
        <w:spacing w:line="276" w:lineRule="auto"/>
        <w:jc w:val="both"/>
        <w:rPr>
          <w:rFonts w:ascii="Times New Roman" w:eastAsia="Times New Roman" w:hAnsi="Times New Roman" w:cs="Times New Roman"/>
        </w:rPr>
      </w:pPr>
    </w:p>
    <w:p w14:paraId="5B708A9C" w14:textId="2A28833A" w:rsidR="00071880" w:rsidRPr="003409B1" w:rsidRDefault="00071880" w:rsidP="00071880">
      <w:pPr>
        <w:spacing w:line="276" w:lineRule="auto"/>
        <w:jc w:val="both"/>
      </w:pPr>
      <w:r w:rsidRPr="003409B1">
        <w:rPr>
          <w:rFonts w:ascii="Times New Roman" w:eastAsia="Times New Roman" w:hAnsi="Times New Roman" w:cs="Times New Roman"/>
        </w:rPr>
        <w:t xml:space="preserve">(3) </w:t>
      </w:r>
      <w:proofErr w:type="spellStart"/>
      <w:r w:rsidR="005B1745" w:rsidRPr="003409B1">
        <w:rPr>
          <w:rFonts w:ascii="Times New Roman" w:eastAsia="Times New Roman" w:hAnsi="Times New Roman" w:cs="Times New Roman"/>
        </w:rPr>
        <w:t>S</w:t>
      </w:r>
      <w:r w:rsidRPr="003409B1">
        <w:rPr>
          <w:rFonts w:ascii="Times New Roman" w:eastAsia="Times New Roman" w:hAnsi="Times New Roman" w:cs="Times New Roman"/>
        </w:rPr>
        <w:t>issevedaja</w:t>
      </w:r>
      <w:proofErr w:type="spellEnd"/>
      <w:r w:rsidRPr="003409B1">
        <w:rPr>
          <w:rFonts w:ascii="Times New Roman" w:eastAsia="Times New Roman" w:hAnsi="Times New Roman" w:cs="Times New Roman"/>
        </w:rPr>
        <w:t xml:space="preserve"> nimemärgise </w:t>
      </w:r>
      <w:r w:rsidR="005B1745" w:rsidRPr="003409B1">
        <w:rPr>
          <w:rFonts w:ascii="Times New Roman" w:eastAsia="Times New Roman" w:hAnsi="Times New Roman" w:cs="Times New Roman"/>
        </w:rPr>
        <w:t xml:space="preserve">tähtajalise </w:t>
      </w:r>
      <w:r w:rsidRPr="003409B1">
        <w:rPr>
          <w:rFonts w:ascii="Times New Roman" w:eastAsia="Times New Roman" w:hAnsi="Times New Roman" w:cs="Times New Roman"/>
        </w:rPr>
        <w:t>registreeringu kehtivusaega pikendatakse, kui</w:t>
      </w:r>
      <w:r w:rsidR="008D2534" w:rsidRPr="003409B1">
        <w:rPr>
          <w:rFonts w:ascii="Times New Roman" w:eastAsia="Times New Roman" w:hAnsi="Times New Roman" w:cs="Times New Roman"/>
        </w:rPr>
        <w:t xml:space="preserve"> </w:t>
      </w:r>
      <w:proofErr w:type="spellStart"/>
      <w:r w:rsidR="008D2534" w:rsidRPr="003409B1">
        <w:rPr>
          <w:rFonts w:ascii="Times New Roman" w:eastAsia="Times New Roman" w:hAnsi="Times New Roman" w:cs="Times New Roman"/>
        </w:rPr>
        <w:t>sissevedaja</w:t>
      </w:r>
      <w:proofErr w:type="spellEnd"/>
      <w:r w:rsidR="008D2534" w:rsidRPr="003409B1">
        <w:rPr>
          <w:rFonts w:ascii="Times New Roman" w:eastAsia="Times New Roman" w:hAnsi="Times New Roman" w:cs="Times New Roman"/>
        </w:rPr>
        <w:t xml:space="preserve"> on</w:t>
      </w:r>
      <w:r w:rsidRPr="003409B1">
        <w:rPr>
          <w:rFonts w:ascii="Times New Roman" w:eastAsia="Times New Roman" w:hAnsi="Times New Roman" w:cs="Times New Roman"/>
        </w:rPr>
        <w:t>:</w:t>
      </w:r>
    </w:p>
    <w:p w14:paraId="07826522" w14:textId="6AFEEAE8" w:rsidR="00071880" w:rsidRPr="003409B1" w:rsidRDefault="00071880" w:rsidP="00071880">
      <w:pPr>
        <w:spacing w:line="276" w:lineRule="auto"/>
        <w:jc w:val="both"/>
      </w:pPr>
      <w:r w:rsidRPr="003409B1">
        <w:rPr>
          <w:rFonts w:ascii="Times New Roman" w:eastAsia="Times New Roman" w:hAnsi="Times New Roman" w:cs="Times New Roman"/>
        </w:rPr>
        <w:t xml:space="preserve">1) tasunud riigilõivu </w:t>
      </w:r>
      <w:r w:rsidR="005B1745" w:rsidRPr="003409B1">
        <w:rPr>
          <w:rFonts w:ascii="Times New Roman" w:eastAsia="Times New Roman" w:hAnsi="Times New Roman" w:cs="Times New Roman"/>
        </w:rPr>
        <w:t>ning</w:t>
      </w:r>
    </w:p>
    <w:p w14:paraId="2FDA0EA5" w14:textId="158490AA" w:rsidR="00071880" w:rsidRPr="003409B1" w:rsidRDefault="00071880" w:rsidP="00071880">
      <w:pPr>
        <w:jc w:val="both"/>
        <w:rPr>
          <w:rFonts w:ascii="Times New Roman" w:eastAsia="Times New Roman" w:hAnsi="Times New Roman" w:cs="Times New Roman"/>
        </w:rPr>
      </w:pPr>
      <w:r w:rsidRPr="003409B1">
        <w:rPr>
          <w:rFonts w:ascii="Times New Roman" w:eastAsia="Times New Roman" w:hAnsi="Times New Roman" w:cs="Times New Roman"/>
        </w:rPr>
        <w:t>2) Tarbijakaitse ja Tehnilise Järelevalve Ametile esitanud sisseveetava väärismetalltoote valmistanud ettevõtja vastavasisulise kirjaliku nõusoleku.</w:t>
      </w:r>
    </w:p>
    <w:p w14:paraId="24E5BF21" w14:textId="77777777" w:rsidR="00C46014" w:rsidRPr="003409B1" w:rsidRDefault="00C46014" w:rsidP="00071880">
      <w:pPr>
        <w:jc w:val="both"/>
        <w:rPr>
          <w:rFonts w:ascii="Times New Roman" w:eastAsia="Times New Roman" w:hAnsi="Times New Roman" w:cs="Times New Roman"/>
        </w:rPr>
      </w:pPr>
    </w:p>
    <w:p w14:paraId="56A51F53" w14:textId="317185D3" w:rsidR="00071880" w:rsidRPr="003409B1" w:rsidRDefault="00071880" w:rsidP="00071880">
      <w:pPr>
        <w:jc w:val="both"/>
        <w:rPr>
          <w:rFonts w:ascii="Times New Roman" w:eastAsia="Times New Roman" w:hAnsi="Times New Roman" w:cs="Times New Roman"/>
        </w:rPr>
      </w:pPr>
      <w:r w:rsidRPr="003409B1">
        <w:rPr>
          <w:rFonts w:ascii="Times New Roman" w:eastAsia="Times New Roman" w:hAnsi="Times New Roman" w:cs="Times New Roman"/>
        </w:rPr>
        <w:t>(4)</w:t>
      </w:r>
      <w:r w:rsidR="007C63A5" w:rsidRPr="003409B1">
        <w:rPr>
          <w:rFonts w:ascii="Times New Roman" w:eastAsia="Times New Roman" w:hAnsi="Times New Roman" w:cs="Times New Roman"/>
        </w:rPr>
        <w:t xml:space="preserve"> Käesoleva paragrahvi lõikes 2 nimetatud juhul teavitab Tarbijakaitse ja Tehnilise Järelevalve Amet ettevõtjat nimemärgise registreeringu kehtivusaja lõppemisest </w:t>
      </w:r>
      <w:r w:rsidR="00DA0F6B" w:rsidRPr="003409B1">
        <w:rPr>
          <w:rFonts w:ascii="Times New Roman" w:eastAsia="Times New Roman" w:hAnsi="Times New Roman" w:cs="Times New Roman"/>
        </w:rPr>
        <w:t xml:space="preserve">hiljemalt </w:t>
      </w:r>
      <w:r w:rsidR="007C63A5" w:rsidRPr="003409B1">
        <w:rPr>
          <w:rFonts w:ascii="Times New Roman" w:eastAsia="Times New Roman" w:hAnsi="Times New Roman" w:cs="Times New Roman"/>
        </w:rPr>
        <w:t>kaks kuud enne kehtivusaja lõppemist.“;</w:t>
      </w:r>
    </w:p>
    <w:p w14:paraId="55B6D993" w14:textId="77777777" w:rsidR="00566874" w:rsidRPr="003409B1" w:rsidRDefault="00566874" w:rsidP="00071880">
      <w:pPr>
        <w:jc w:val="both"/>
        <w:rPr>
          <w:rFonts w:ascii="Times New Roman" w:eastAsia="Times New Roman" w:hAnsi="Times New Roman" w:cs="Times New Roman"/>
        </w:rPr>
      </w:pPr>
    </w:p>
    <w:p w14:paraId="559CBDD1" w14:textId="26559572" w:rsidR="00566874" w:rsidRPr="003409B1" w:rsidRDefault="00050AE1" w:rsidP="00071880">
      <w:pPr>
        <w:jc w:val="both"/>
        <w:rPr>
          <w:rFonts w:ascii="Times New Roman" w:eastAsia="Times New Roman" w:hAnsi="Times New Roman" w:cs="Times New Roman"/>
        </w:rPr>
      </w:pPr>
      <w:r>
        <w:rPr>
          <w:rFonts w:ascii="Times New Roman" w:eastAsia="Times New Roman" w:hAnsi="Times New Roman" w:cs="Times New Roman"/>
          <w:b/>
          <w:bCs/>
        </w:rPr>
        <w:t>3</w:t>
      </w:r>
      <w:r w:rsidR="00566874" w:rsidRPr="003409B1">
        <w:rPr>
          <w:rFonts w:ascii="Times New Roman" w:eastAsia="Times New Roman" w:hAnsi="Times New Roman" w:cs="Times New Roman"/>
          <w:b/>
          <w:bCs/>
        </w:rPr>
        <w:t>)</w:t>
      </w:r>
      <w:r w:rsidR="0044147B" w:rsidRPr="003409B1">
        <w:rPr>
          <w:rFonts w:ascii="Times New Roman" w:eastAsia="Times New Roman" w:hAnsi="Times New Roman" w:cs="Times New Roman"/>
        </w:rPr>
        <w:t xml:space="preserve"> paragrahvi 55 täiendatakse lõikega 7 järgmises sõnastuses:</w:t>
      </w:r>
    </w:p>
    <w:p w14:paraId="268A3738" w14:textId="77777777" w:rsidR="00C46014" w:rsidRPr="003409B1" w:rsidRDefault="00C46014" w:rsidP="00071880">
      <w:pPr>
        <w:jc w:val="both"/>
        <w:rPr>
          <w:rFonts w:ascii="Times New Roman" w:eastAsia="Times New Roman" w:hAnsi="Times New Roman" w:cs="Times New Roman"/>
        </w:rPr>
      </w:pPr>
    </w:p>
    <w:p w14:paraId="17278D3C" w14:textId="53903BC3" w:rsidR="0044147B" w:rsidRPr="003409B1" w:rsidRDefault="001F1EEF" w:rsidP="00071880">
      <w:pPr>
        <w:jc w:val="both"/>
        <w:rPr>
          <w:rFonts w:ascii="Times New Roman" w:eastAsia="Times New Roman" w:hAnsi="Times New Roman" w:cs="Times New Roman"/>
        </w:rPr>
      </w:pPr>
      <w:r w:rsidRPr="003409B1">
        <w:rPr>
          <w:rFonts w:ascii="Times New Roman" w:eastAsia="Times New Roman" w:hAnsi="Times New Roman" w:cs="Times New Roman"/>
        </w:rPr>
        <w:t xml:space="preserve">„(7) Enne käesoleva sätte jõustumist registreeritud nimemärgised loetakse kehtivaks tähtajatult, välja arvatud juhul, kui </w:t>
      </w:r>
      <w:proofErr w:type="spellStart"/>
      <w:r w:rsidRPr="003409B1">
        <w:rPr>
          <w:rFonts w:ascii="Times New Roman" w:eastAsia="Times New Roman" w:hAnsi="Times New Roman" w:cs="Times New Roman"/>
        </w:rPr>
        <w:t>sissevedaja</w:t>
      </w:r>
      <w:proofErr w:type="spellEnd"/>
      <w:r w:rsidRPr="003409B1">
        <w:rPr>
          <w:rFonts w:ascii="Times New Roman" w:eastAsia="Times New Roman" w:hAnsi="Times New Roman" w:cs="Times New Roman"/>
        </w:rPr>
        <w:t xml:space="preserve"> nimemärgise registreerimisel esitatud sisseveetava väärismetalltoote valmistanud ettevõtja kirjalik nõusolek on tähtajaline.“</w:t>
      </w:r>
      <w:r w:rsidR="00050AE1">
        <w:rPr>
          <w:rFonts w:ascii="Times New Roman" w:eastAsia="Times New Roman" w:hAnsi="Times New Roman" w:cs="Times New Roman"/>
        </w:rPr>
        <w:t>.</w:t>
      </w:r>
    </w:p>
    <w:p w14:paraId="2DB3D8D0" w14:textId="77777777" w:rsidR="00D40F09" w:rsidRPr="003409B1" w:rsidRDefault="00D40F09" w:rsidP="00071880">
      <w:pPr>
        <w:jc w:val="both"/>
        <w:rPr>
          <w:rFonts w:ascii="Times New Roman" w:eastAsia="Times New Roman" w:hAnsi="Times New Roman" w:cs="Times New Roman"/>
        </w:rPr>
      </w:pPr>
    </w:p>
    <w:p w14:paraId="4FA7D694" w14:textId="0542FCAD" w:rsidR="00D40F09" w:rsidRPr="003409B1" w:rsidRDefault="1CD7179D" w:rsidP="00071880">
      <w:pPr>
        <w:jc w:val="both"/>
        <w:rPr>
          <w:rFonts w:ascii="Times New Roman" w:eastAsia="Times New Roman" w:hAnsi="Times New Roman" w:cs="Times New Roman"/>
        </w:rPr>
      </w:pPr>
      <w:r w:rsidRPr="003409B1">
        <w:rPr>
          <w:rFonts w:ascii="Times New Roman" w:eastAsia="Times New Roman" w:hAnsi="Times New Roman" w:cs="Times New Roman"/>
          <w:b/>
          <w:bCs/>
        </w:rPr>
        <w:t xml:space="preserve">§ </w:t>
      </w:r>
      <w:r w:rsidR="00207F79" w:rsidRPr="003409B1">
        <w:rPr>
          <w:rFonts w:ascii="Times New Roman" w:eastAsia="Times New Roman" w:hAnsi="Times New Roman" w:cs="Times New Roman"/>
          <w:b/>
          <w:bCs/>
        </w:rPr>
        <w:t>9</w:t>
      </w:r>
      <w:r w:rsidRPr="003409B1">
        <w:rPr>
          <w:rFonts w:ascii="Times New Roman" w:eastAsia="Times New Roman" w:hAnsi="Times New Roman" w:cs="Times New Roman"/>
          <w:b/>
          <w:bCs/>
        </w:rPr>
        <w:t xml:space="preserve">. </w:t>
      </w:r>
      <w:r w:rsidR="7AEE20D4" w:rsidRPr="003409B1">
        <w:rPr>
          <w:rFonts w:ascii="Times New Roman" w:eastAsia="Times New Roman" w:hAnsi="Times New Roman" w:cs="Times New Roman"/>
          <w:b/>
          <w:bCs/>
        </w:rPr>
        <w:t>Seaduse jõustumine</w:t>
      </w:r>
    </w:p>
    <w:p w14:paraId="22BD38E6" w14:textId="77777777" w:rsidR="00C46014" w:rsidRPr="003409B1" w:rsidRDefault="00C46014" w:rsidP="00071880">
      <w:pPr>
        <w:jc w:val="both"/>
        <w:rPr>
          <w:rFonts w:ascii="Times New Roman" w:eastAsia="Times New Roman" w:hAnsi="Times New Roman" w:cs="Times New Roman"/>
        </w:rPr>
      </w:pPr>
    </w:p>
    <w:p w14:paraId="152A0F6E" w14:textId="2361260F" w:rsidR="004F2F07" w:rsidRPr="003409B1" w:rsidRDefault="004F2F07" w:rsidP="00071880">
      <w:pPr>
        <w:jc w:val="both"/>
        <w:rPr>
          <w:rFonts w:ascii="Times New Roman" w:eastAsia="Times New Roman" w:hAnsi="Times New Roman" w:cs="Times New Roman"/>
        </w:rPr>
      </w:pPr>
      <w:r w:rsidRPr="003409B1">
        <w:rPr>
          <w:rFonts w:ascii="Times New Roman" w:eastAsia="Times New Roman" w:hAnsi="Times New Roman" w:cs="Times New Roman"/>
        </w:rPr>
        <w:t xml:space="preserve">Käesoleva seaduse § </w:t>
      </w:r>
      <w:r w:rsidR="00336A52" w:rsidRPr="003409B1">
        <w:rPr>
          <w:rFonts w:ascii="Times New Roman" w:eastAsia="Times New Roman" w:hAnsi="Times New Roman" w:cs="Times New Roman"/>
        </w:rPr>
        <w:t>7</w:t>
      </w:r>
      <w:r w:rsidRPr="003409B1">
        <w:rPr>
          <w:rFonts w:ascii="Times New Roman" w:eastAsia="Times New Roman" w:hAnsi="Times New Roman" w:cs="Times New Roman"/>
        </w:rPr>
        <w:t xml:space="preserve"> jõustub </w:t>
      </w:r>
      <w:r w:rsidR="00A15B9E" w:rsidRPr="003409B1">
        <w:rPr>
          <w:rFonts w:ascii="Times New Roman" w:eastAsia="Times New Roman" w:hAnsi="Times New Roman" w:cs="Times New Roman"/>
        </w:rPr>
        <w:t xml:space="preserve">30. </w:t>
      </w:r>
      <w:r w:rsidRPr="003409B1">
        <w:rPr>
          <w:rFonts w:ascii="Times New Roman" w:eastAsia="Times New Roman" w:hAnsi="Times New Roman" w:cs="Times New Roman"/>
        </w:rPr>
        <w:t xml:space="preserve">päeval </w:t>
      </w:r>
      <w:r w:rsidR="00E52C24" w:rsidRPr="003409B1">
        <w:rPr>
          <w:rFonts w:ascii="Times New Roman" w:eastAsia="Times New Roman" w:hAnsi="Times New Roman" w:cs="Times New Roman"/>
        </w:rPr>
        <w:t xml:space="preserve">pärast </w:t>
      </w:r>
      <w:r w:rsidR="00384B1C" w:rsidRPr="003409B1">
        <w:rPr>
          <w:rFonts w:ascii="Times New Roman" w:eastAsia="Times New Roman" w:hAnsi="Times New Roman" w:cs="Times New Roman"/>
        </w:rPr>
        <w:t>Riigi Teatajas avaldamist.</w:t>
      </w:r>
    </w:p>
    <w:p w14:paraId="4F230778" w14:textId="77777777" w:rsidR="007469A6" w:rsidRPr="003409B1" w:rsidRDefault="007469A6" w:rsidP="00071880">
      <w:pPr>
        <w:jc w:val="both"/>
        <w:rPr>
          <w:rFonts w:ascii="Times New Roman" w:eastAsia="Times New Roman" w:hAnsi="Times New Roman" w:cs="Times New Roman"/>
        </w:rPr>
      </w:pPr>
      <w:commentRangeStart w:id="66"/>
      <w:commentRangeEnd w:id="66"/>
      <w:r w:rsidRPr="003409B1">
        <w:rPr>
          <w:rStyle w:val="CommentReference"/>
          <w:rFonts w:ascii="Times New Roman" w:eastAsia="Times New Roman" w:hAnsi="Times New Roman" w:cs="Times New Roman"/>
          <w:sz w:val="24"/>
          <w:szCs w:val="24"/>
        </w:rPr>
        <w:commentReference w:id="66"/>
      </w:r>
    </w:p>
    <w:p w14:paraId="54EACAF7" w14:textId="77777777" w:rsidR="00AC2F21" w:rsidRPr="003409B1" w:rsidRDefault="00AC2F21" w:rsidP="00071880">
      <w:pPr>
        <w:jc w:val="both"/>
        <w:rPr>
          <w:rFonts w:ascii="Times New Roman" w:eastAsia="Times New Roman" w:hAnsi="Times New Roman" w:cs="Times New Roman"/>
        </w:rPr>
      </w:pPr>
    </w:p>
    <w:p w14:paraId="3C3054E3" w14:textId="11740FA1" w:rsidR="00DF285B" w:rsidRPr="003409B1" w:rsidRDefault="002F2101" w:rsidP="00071880">
      <w:pPr>
        <w:jc w:val="both"/>
        <w:rPr>
          <w:rFonts w:ascii="Times New Roman" w:eastAsia="Times New Roman" w:hAnsi="Times New Roman" w:cs="Times New Roman"/>
        </w:rPr>
      </w:pPr>
      <w:r w:rsidRPr="003409B1">
        <w:rPr>
          <w:rFonts w:ascii="Times New Roman" w:eastAsia="Times New Roman" w:hAnsi="Times New Roman" w:cs="Times New Roman"/>
        </w:rPr>
        <w:t xml:space="preserve">Lauri </w:t>
      </w:r>
      <w:proofErr w:type="spellStart"/>
      <w:r w:rsidRPr="003409B1">
        <w:rPr>
          <w:rFonts w:ascii="Times New Roman" w:eastAsia="Times New Roman" w:hAnsi="Times New Roman" w:cs="Times New Roman"/>
        </w:rPr>
        <w:t>Hussar</w:t>
      </w:r>
      <w:proofErr w:type="spellEnd"/>
    </w:p>
    <w:p w14:paraId="21E798CB" w14:textId="5F70A318" w:rsidR="00BC0EBF" w:rsidRPr="003409B1" w:rsidRDefault="00BC0EBF" w:rsidP="00071880">
      <w:pPr>
        <w:jc w:val="both"/>
        <w:rPr>
          <w:rFonts w:ascii="Times New Roman" w:eastAsia="Times New Roman" w:hAnsi="Times New Roman" w:cs="Times New Roman"/>
        </w:rPr>
      </w:pPr>
      <w:r w:rsidRPr="003409B1">
        <w:rPr>
          <w:rFonts w:ascii="Times New Roman" w:eastAsia="Times New Roman" w:hAnsi="Times New Roman" w:cs="Times New Roman"/>
        </w:rPr>
        <w:t>Riigikogu esimees</w:t>
      </w:r>
    </w:p>
    <w:p w14:paraId="1610C1A6" w14:textId="77777777" w:rsidR="00BC0EBF" w:rsidRPr="003409B1" w:rsidRDefault="00BC0EBF" w:rsidP="00071880">
      <w:pPr>
        <w:jc w:val="both"/>
        <w:rPr>
          <w:rFonts w:ascii="Times New Roman" w:eastAsia="Times New Roman" w:hAnsi="Times New Roman" w:cs="Times New Roman"/>
        </w:rPr>
      </w:pPr>
    </w:p>
    <w:p w14:paraId="3F4457EE" w14:textId="5C8E38F9" w:rsidR="00BC0EBF" w:rsidRPr="003409B1" w:rsidRDefault="00BC0EBF" w:rsidP="00071880">
      <w:pPr>
        <w:jc w:val="both"/>
        <w:rPr>
          <w:rFonts w:ascii="Times New Roman" w:eastAsia="Times New Roman" w:hAnsi="Times New Roman" w:cs="Times New Roman"/>
        </w:rPr>
      </w:pPr>
      <w:r w:rsidRPr="003409B1">
        <w:rPr>
          <w:rFonts w:ascii="Times New Roman" w:eastAsia="Times New Roman" w:hAnsi="Times New Roman" w:cs="Times New Roman"/>
        </w:rPr>
        <w:t>Tallinn,</w:t>
      </w:r>
      <w:r w:rsidR="00AE6B2C" w:rsidRPr="003409B1">
        <w:rPr>
          <w:rFonts w:ascii="Times New Roman" w:eastAsia="Times New Roman" w:hAnsi="Times New Roman" w:cs="Times New Roman"/>
        </w:rPr>
        <w:t xml:space="preserve"> …………</w:t>
      </w:r>
      <w:r w:rsidR="007469A6" w:rsidRPr="003409B1">
        <w:rPr>
          <w:rFonts w:ascii="Times New Roman" w:eastAsia="Times New Roman" w:hAnsi="Times New Roman" w:cs="Times New Roman"/>
        </w:rPr>
        <w:t>2025</w:t>
      </w:r>
    </w:p>
    <w:p w14:paraId="4574B6A6" w14:textId="77777777" w:rsidR="00BC0EBF" w:rsidRPr="003409B1" w:rsidRDefault="00BC0EBF" w:rsidP="00071880">
      <w:pPr>
        <w:pBdr>
          <w:bottom w:val="single" w:sz="6" w:space="1" w:color="auto"/>
        </w:pBdr>
        <w:jc w:val="both"/>
        <w:rPr>
          <w:rFonts w:ascii="Times New Roman" w:eastAsia="Times New Roman" w:hAnsi="Times New Roman" w:cs="Times New Roman"/>
        </w:rPr>
      </w:pPr>
    </w:p>
    <w:p w14:paraId="5231297E" w14:textId="572C922E" w:rsidR="00BC0EBF" w:rsidRPr="003409B1" w:rsidRDefault="00FE2E3D" w:rsidP="00071880">
      <w:pPr>
        <w:jc w:val="both"/>
        <w:rPr>
          <w:rFonts w:ascii="Times New Roman" w:eastAsia="Times New Roman" w:hAnsi="Times New Roman" w:cs="Times New Roman"/>
        </w:rPr>
      </w:pPr>
      <w:r w:rsidRPr="003409B1">
        <w:rPr>
          <w:rFonts w:ascii="Times New Roman" w:eastAsia="Times New Roman" w:hAnsi="Times New Roman" w:cs="Times New Roman"/>
        </w:rPr>
        <w:t>Algatab Vabariigi Valitsus</w:t>
      </w:r>
      <w:r w:rsidR="007469A6" w:rsidRPr="003409B1">
        <w:rPr>
          <w:rFonts w:ascii="Times New Roman" w:eastAsia="Times New Roman" w:hAnsi="Times New Roman" w:cs="Times New Roman"/>
        </w:rPr>
        <w:t xml:space="preserve"> …………2025</w:t>
      </w:r>
    </w:p>
    <w:p w14:paraId="6B1317A3" w14:textId="77777777" w:rsidR="00FE2E3D" w:rsidRPr="003409B1" w:rsidRDefault="00FE2E3D" w:rsidP="00071880">
      <w:pPr>
        <w:jc w:val="both"/>
        <w:rPr>
          <w:rFonts w:ascii="Times New Roman" w:eastAsia="Times New Roman" w:hAnsi="Times New Roman" w:cs="Times New Roman"/>
        </w:rPr>
      </w:pPr>
    </w:p>
    <w:p w14:paraId="54D670EA" w14:textId="0CB65F00" w:rsidR="00FE2E3D" w:rsidRPr="003409B1" w:rsidRDefault="00FE2E3D" w:rsidP="00071880">
      <w:pPr>
        <w:jc w:val="both"/>
        <w:rPr>
          <w:rFonts w:ascii="Times New Roman" w:hAnsi="Times New Roman" w:cs="Times New Roman"/>
        </w:rPr>
      </w:pPr>
      <w:r w:rsidRPr="003409B1">
        <w:rPr>
          <w:rFonts w:ascii="Times New Roman" w:eastAsia="Times New Roman" w:hAnsi="Times New Roman" w:cs="Times New Roman"/>
        </w:rPr>
        <w:t>(allkirjastatud digitaalselt)</w:t>
      </w:r>
    </w:p>
    <w:sectPr w:rsidR="00FE2E3D" w:rsidRPr="003409B1" w:rsidSect="00904F37">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12-15T15:30:00Z" w:initials="MJ">
    <w:p w14:paraId="3E9F4BD5" w14:textId="1D471B03" w:rsidR="009B7765" w:rsidRDefault="009B7765">
      <w:r>
        <w:annotationRef/>
      </w:r>
      <w:r w:rsidRPr="44807C4B">
        <w:t>üleliigne tühik. palume eelnõu lõpliku versiooni puhul alati üle kontrollida ctrl+f funktsiooniga, kas kuskil on jäänud topelttühikud</w:t>
      </w:r>
    </w:p>
  </w:comment>
  <w:comment w:id="7" w:author="Mari Koik - JUSTDIGI" w:date="2025-12-03T11:39:00Z" w:initials="MK">
    <w:p w14:paraId="4D423456" w14:textId="77777777" w:rsidR="00E653F6" w:rsidRDefault="00702249" w:rsidP="00E653F6">
      <w:pPr>
        <w:pStyle w:val="CommentText"/>
      </w:pPr>
      <w:r>
        <w:rPr>
          <w:rStyle w:val="CommentReference"/>
        </w:rPr>
        <w:annotationRef/>
      </w:r>
      <w:r w:rsidR="00E653F6">
        <w:t xml:space="preserve">Definitsioon peab olema eraldi lõikes. See võiks olla nt selline: </w:t>
      </w:r>
      <w:r w:rsidR="00E653F6">
        <w:rPr>
          <w:i/>
          <w:iCs/>
        </w:rPr>
        <w:t xml:space="preserve">Kauplus on müügisaaliga müügikoht, mis on jaekaubandusega tegeleva </w:t>
      </w:r>
      <w:r w:rsidR="00E653F6">
        <w:rPr>
          <w:i/>
          <w:iCs/>
          <w:u w:val="single"/>
        </w:rPr>
        <w:t>ettevõtja</w:t>
      </w:r>
      <w:r w:rsidR="00E653F6">
        <w:rPr>
          <w:i/>
          <w:iCs/>
        </w:rPr>
        <w:t xml:space="preserve"> valduses ning kus pakutakse ja müüakse kaupa</w:t>
      </w:r>
      <w:r w:rsidR="00E653F6">
        <w:t>.</w:t>
      </w:r>
    </w:p>
    <w:p w14:paraId="06D45BBE" w14:textId="77777777" w:rsidR="00E653F6" w:rsidRDefault="00E653F6" w:rsidP="00E653F6">
      <w:pPr>
        <w:pStyle w:val="CommentText"/>
      </w:pPr>
      <w:r>
        <w:rPr>
          <w:i/>
          <w:iCs/>
        </w:rPr>
        <w:t xml:space="preserve">Ettevõtjat </w:t>
      </w:r>
      <w:r>
        <w:t>pakun seetõttu, et see on VÕSi termin (</w:t>
      </w:r>
      <w:r>
        <w:rPr>
          <w:i/>
          <w:iCs/>
        </w:rPr>
        <w:t xml:space="preserve">kaupleja </w:t>
      </w:r>
      <w:r>
        <w:t>ELi õiguse oma).</w:t>
      </w:r>
    </w:p>
  </w:comment>
  <w:comment w:id="9" w:author="Mari Koik - JUSTDIGI" w:date="2025-12-03T13:01:00Z" w:initials="MK">
    <w:p w14:paraId="0D92A8AF" w14:textId="77777777" w:rsidR="00950A12" w:rsidRDefault="00950A12" w:rsidP="00950A12">
      <w:pPr>
        <w:pStyle w:val="CommentText"/>
      </w:pPr>
      <w:r>
        <w:rPr>
          <w:rStyle w:val="CommentReference"/>
        </w:rPr>
        <w:annotationRef/>
      </w:r>
      <w:r>
        <w:t>Panin õiged jutumärgid</w:t>
      </w:r>
    </w:p>
  </w:comment>
  <w:comment w:id="19" w:author="Mari Koik - JUSTDIGI" w:date="2025-12-03T13:01:00Z" w:initials="MK">
    <w:p w14:paraId="72E7BEB1" w14:textId="37E8EA5F" w:rsidR="00950A12" w:rsidRDefault="00950A12" w:rsidP="00950A12">
      <w:pPr>
        <w:pStyle w:val="CommentText"/>
      </w:pPr>
      <w:r>
        <w:rPr>
          <w:rStyle w:val="CommentReference"/>
        </w:rPr>
        <w:annotationRef/>
      </w:r>
      <w:r>
        <w:t>a</w:t>
      </w:r>
    </w:p>
  </w:comment>
  <w:comment w:id="26" w:author="Mari Koik - JUSTDIGI" w:date="2025-12-03T12:38:00Z" w:initials="MK">
    <w:p w14:paraId="64E4B3C8" w14:textId="57913BBB" w:rsidR="002F2E95" w:rsidRDefault="002F2E95" w:rsidP="002F2E95">
      <w:pPr>
        <w:pStyle w:val="CommentText"/>
      </w:pPr>
      <w:r>
        <w:rPr>
          <w:rStyle w:val="CommentReference"/>
        </w:rPr>
        <w:annotationRef/>
      </w:r>
      <w:r>
        <w:t>Ühtlustasin eelmises muutmispunktis kasutatud sõnastusega. Need võiksid olla sõnastatud sarnaselt.</w:t>
      </w:r>
    </w:p>
  </w:comment>
  <w:comment w:id="37" w:author="Maarja-Liis Lall - JUSTDIGI" w:date="2025-12-15T19:16:00Z" w:initials="MJ">
    <w:p w14:paraId="77090BDC" w14:textId="111AA42C" w:rsidR="00B05379" w:rsidRDefault="002E0D69">
      <w:pPr>
        <w:pStyle w:val="CommentText"/>
      </w:pPr>
      <w:r>
        <w:rPr>
          <w:rStyle w:val="CommentReference"/>
        </w:rPr>
        <w:annotationRef/>
      </w:r>
      <w:r w:rsidRPr="15589FFC">
        <w:t>Miks e-kaubanduse müügi puhul üleandmisel vanuse puhul ei peaks olema erand, et kui ilmselgelt täisealine, siis ei pea? Veidi kummaline, et e-poest ostetud alkoholi üleandmisel tuleb nt ilmselgelt täisealiselt isikult igal juhul dokumenti küsida. </w:t>
      </w:r>
    </w:p>
  </w:comment>
  <w:comment w:id="38" w:author="Maarja-Liis Lall - JUSTDIGI" w:date="2025-12-15T19:26:00Z" w:initials="MJ">
    <w:p w14:paraId="4E2940C0" w14:textId="04E79645" w:rsidR="00B05379" w:rsidRDefault="002E0D69">
      <w:pPr>
        <w:pStyle w:val="CommentText"/>
      </w:pPr>
      <w:r>
        <w:rPr>
          <w:rStyle w:val="CommentReference"/>
        </w:rPr>
        <w:annotationRef/>
      </w:r>
      <w:r w:rsidRPr="774843AC">
        <w:t>miks siin viidet lõikele 1 ei ole?</w:t>
      </w:r>
    </w:p>
  </w:comment>
  <w:comment w:id="41" w:author="Maarja-Liis Lall - JUSTDIGI" w:date="2025-12-16T11:29:00Z" w:initials="MJ">
    <w:p w14:paraId="66D88E38" w14:textId="5B2D09F2" w:rsidR="002E0D69" w:rsidRDefault="002E0D69">
      <w:r>
        <w:annotationRef/>
      </w:r>
      <w:r w:rsidRPr="142120A5">
        <w:t>parem oleks "lõike"</w:t>
      </w:r>
    </w:p>
  </w:comment>
  <w:comment w:id="42" w:author="Maarja-Liis Lall - JUSTDIGI" w:date="1900-01-01T00:00:00Z" w:initials="MJ">
    <w:p w14:paraId="7C9E3E15" w14:textId="04FA02A5" w:rsidR="002E0D69" w:rsidRDefault="002E0D69">
      <w:r>
        <w:annotationRef/>
      </w:r>
      <w:r w:rsidRPr="5EA29F38">
        <w:t>Lisaks kooskõlastuskirjas märgitud PS-pärasuse küsimusele, on see liiga üldsõnaline - mida see tähendab, kuidas see kindlaks teha, et kes tegutses või mitte. Seaduses võiks olla konkreetsem tingimus, mille alusel see kindlaks teha. Kui põhjendate veenvalt, miks EN ei ole vaja täiendada, siis tuleks igal juhul seletuskirjas lahti selgitada, kuidas tehakse see kindlaks. Normi kohaldamisala peab olema selge ja täpne!</w:t>
      </w:r>
    </w:p>
  </w:comment>
  <w:comment w:id="43" w:author="Maarja-Liis Lall - JUSTDIGI" w:date="2025-12-16T11:33:00Z" w:initials="MJ">
    <w:p w14:paraId="4483475F" w14:textId="11A964A1" w:rsidR="002E0D69" w:rsidRDefault="002E0D69">
      <w:r>
        <w:annotationRef/>
      </w:r>
      <w:r w:rsidRPr="3EF121E2">
        <w:t>Samuti, kas see tähendab, et ettevõtja on tegelenud ükskõik mis e-kaubanduses või peab ta olema just tegelenud alkohoolse joogi müügiga. Kuidas seda kindlaks teha? Ebavõrdne kohtlemine ei ole ilmselt põhjendatud, kui lihtsalt üldiselt eristada ettevõtjaid, kes tegelesid e-kaubandusega ja kes mitte enne mingit aega.</w:t>
      </w:r>
    </w:p>
  </w:comment>
  <w:comment w:id="47" w:author="Maarja-Liis Lall - JUSTDIGI" w:date="2025-12-16T10:31:00Z" w:initials="MJ">
    <w:p w14:paraId="49E9A77F" w14:textId="4C16CE55" w:rsidR="002E0D69" w:rsidRDefault="002E0D69">
      <w:r>
        <w:annotationRef/>
      </w:r>
      <w:r w:rsidRPr="5EB801C0">
        <w:t>Palun vaadake üle, siin peaks olema esimese ja teises lauses.</w:t>
      </w:r>
    </w:p>
  </w:comment>
  <w:comment w:id="49" w:author="Maarja-Liis Lall - JUSTDIGI" w:date="2025-12-15T18:08:00Z" w:initials="MJ">
    <w:p w14:paraId="6DBD88DC" w14:textId="561427A1" w:rsidR="00B05379" w:rsidRDefault="002E0D69">
      <w:pPr>
        <w:pStyle w:val="CommentText"/>
      </w:pPr>
      <w:r>
        <w:rPr>
          <w:rStyle w:val="CommentReference"/>
        </w:rPr>
        <w:annotationRef/>
      </w:r>
      <w:r w:rsidRPr="1D410895">
        <w:t>1 peab olema ülaindeksina</w:t>
      </w:r>
    </w:p>
  </w:comment>
  <w:comment w:id="66" w:author="Maarja-Liis Lall - JUSTDIGI" w:date="2025-12-15T14:32:00Z" w:initials="MJ">
    <w:p w14:paraId="1E96E782" w14:textId="0B2892D8" w:rsidR="009B7765" w:rsidRDefault="009B7765">
      <w:r>
        <w:annotationRef/>
      </w:r>
      <w:r w:rsidRPr="117F0BCA">
        <w:t xml:space="preserve">Eelmisest ringist jäänud arvestamata: </w:t>
      </w:r>
    </w:p>
    <w:p w14:paraId="1ADE7C0C" w14:textId="4C9F3E81" w:rsidR="009B7765" w:rsidRDefault="009B7765"/>
    <w:p w14:paraId="72F2C695" w14:textId="0FBB34E6" w:rsidR="009B7765" w:rsidRDefault="009B7765">
      <w:r w:rsidRPr="2B60433F">
        <w:t xml:space="preserve">Vastavalt </w:t>
      </w:r>
      <w:hyperlink r:id="rId1">
        <w:r w:rsidRPr="2F9745DD">
          <w:t>Eelnõu ja seletuskirja vormistamise juhend.pdf</w:t>
        </w:r>
      </w:hyperlink>
      <w:r w:rsidRPr="3093FD5D">
        <w:t xml:space="preserve"> p 7 peab olema EN põhiteksti lõpus 3 tühja rida enne RK esimehe nime.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9F4BD5" w15:done="0"/>
  <w15:commentEx w15:paraId="06D45BBE" w15:done="0"/>
  <w15:commentEx w15:paraId="0D92A8AF" w15:done="0"/>
  <w15:commentEx w15:paraId="72E7BEB1" w15:done="0"/>
  <w15:commentEx w15:paraId="64E4B3C8" w15:done="0"/>
  <w15:commentEx w15:paraId="77090BDC" w15:done="0"/>
  <w15:commentEx w15:paraId="4E2940C0" w15:done="0"/>
  <w15:commentEx w15:paraId="66D88E38" w15:done="0"/>
  <w15:commentEx w15:paraId="7C9E3E15" w15:done="0"/>
  <w15:commentEx w15:paraId="4483475F" w15:paraIdParent="7C9E3E15" w15:done="0"/>
  <w15:commentEx w15:paraId="49E9A77F" w15:done="0"/>
  <w15:commentEx w15:paraId="6DBD88DC" w15:done="0"/>
  <w15:commentEx w15:paraId="72F2C6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F41ECBF" w16cex:dateUtc="2025-12-15T13:30:00Z"/>
  <w16cex:commentExtensible w16cex:durableId="5744CDAD" w16cex:dateUtc="2025-12-03T09:39:00Z"/>
  <w16cex:commentExtensible w16cex:durableId="11D1FFBE" w16cex:dateUtc="2025-12-03T11:01:00Z"/>
  <w16cex:commentExtensible w16cex:durableId="39AEC275" w16cex:dateUtc="2025-12-03T11:01:00Z"/>
  <w16cex:commentExtensible w16cex:durableId="59D81F60" w16cex:dateUtc="2025-12-03T10:38:00Z"/>
  <w16cex:commentExtensible w16cex:durableId="24D6BCDD" w16cex:dateUtc="2025-12-15T17:16:00Z"/>
  <w16cex:commentExtensible w16cex:durableId="6F152525" w16cex:dateUtc="2025-12-15T17:26:00Z"/>
  <w16cex:commentExtensible w16cex:durableId="20B95026" w16cex:dateUtc="2025-12-16T09:29:00Z"/>
  <w16cex:commentExtensible w16cex:durableId="6DEF44B0" w16cex:dateUtc="2025-12-15T13:51:00Z"/>
  <w16cex:commentExtensible w16cex:durableId="0B4AD8B0" w16cex:dateUtc="2025-12-16T09:33:00Z"/>
  <w16cex:commentExtensible w16cex:durableId="776BA7C4" w16cex:dateUtc="2025-12-16T08:31:00Z"/>
  <w16cex:commentExtensible w16cex:durableId="3A916D51" w16cex:dateUtc="2025-12-15T16:08:00Z"/>
  <w16cex:commentExtensible w16cex:durableId="07321E27" w16cex:dateUtc="2025-12-15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9F4BD5" w16cid:durableId="5F41ECBF"/>
  <w16cid:commentId w16cid:paraId="06D45BBE" w16cid:durableId="5744CDAD"/>
  <w16cid:commentId w16cid:paraId="0D92A8AF" w16cid:durableId="11D1FFBE"/>
  <w16cid:commentId w16cid:paraId="72E7BEB1" w16cid:durableId="39AEC275"/>
  <w16cid:commentId w16cid:paraId="64E4B3C8" w16cid:durableId="59D81F60"/>
  <w16cid:commentId w16cid:paraId="77090BDC" w16cid:durableId="24D6BCDD"/>
  <w16cid:commentId w16cid:paraId="4E2940C0" w16cid:durableId="6F152525"/>
  <w16cid:commentId w16cid:paraId="66D88E38" w16cid:durableId="20B95026"/>
  <w16cid:commentId w16cid:paraId="7C9E3E15" w16cid:durableId="6DEF44B0"/>
  <w16cid:commentId w16cid:paraId="4483475F" w16cid:durableId="0B4AD8B0"/>
  <w16cid:commentId w16cid:paraId="49E9A77F" w16cid:durableId="776BA7C4"/>
  <w16cid:commentId w16cid:paraId="6DBD88DC" w16cid:durableId="3A916D51"/>
  <w16cid:commentId w16cid:paraId="72F2C695" w16cid:durableId="07321E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EE676" w14:textId="77777777" w:rsidR="000D2B7A" w:rsidRDefault="000D2B7A" w:rsidP="00317869">
      <w:r>
        <w:separator/>
      </w:r>
    </w:p>
  </w:endnote>
  <w:endnote w:type="continuationSeparator" w:id="0">
    <w:p w14:paraId="4924E62C" w14:textId="77777777" w:rsidR="000D2B7A" w:rsidRDefault="000D2B7A" w:rsidP="00317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8925553"/>
      <w:docPartObj>
        <w:docPartGallery w:val="Page Numbers (Bottom of Page)"/>
        <w:docPartUnique/>
      </w:docPartObj>
    </w:sdtPr>
    <w:sdtEndPr>
      <w:rPr>
        <w:rFonts w:ascii="Times New Roman" w:hAnsi="Times New Roman" w:cs="Times New Roman"/>
      </w:rPr>
    </w:sdtEndPr>
    <w:sdtContent>
      <w:p w14:paraId="7598436B" w14:textId="77777777" w:rsidR="00317869" w:rsidRPr="00431F6B" w:rsidRDefault="00317869">
        <w:pPr>
          <w:pStyle w:val="Footer"/>
          <w:jc w:val="center"/>
          <w:rPr>
            <w:rFonts w:ascii="Times New Roman" w:hAnsi="Times New Roman" w:cs="Times New Roman"/>
          </w:rPr>
        </w:pPr>
        <w:r w:rsidRPr="00431F6B">
          <w:rPr>
            <w:rFonts w:ascii="Times New Roman" w:hAnsi="Times New Roman" w:cs="Times New Roman"/>
          </w:rPr>
          <w:fldChar w:fldCharType="begin"/>
        </w:r>
        <w:r w:rsidRPr="00E82A28">
          <w:rPr>
            <w:rFonts w:ascii="Times New Roman" w:hAnsi="Times New Roman" w:cs="Times New Roman"/>
          </w:rPr>
          <w:instrText>PAGE   \* MERGEFORMAT</w:instrText>
        </w:r>
        <w:r w:rsidRPr="00431F6B">
          <w:rPr>
            <w:rFonts w:ascii="Times New Roman" w:hAnsi="Times New Roman" w:cs="Times New Roman"/>
          </w:rPr>
          <w:fldChar w:fldCharType="separate"/>
        </w:r>
        <w:r w:rsidRPr="00E82A28">
          <w:rPr>
            <w:rFonts w:ascii="Times New Roman" w:hAnsi="Times New Roman" w:cs="Times New Roman"/>
          </w:rPr>
          <w:t>2</w:t>
        </w:r>
        <w:r w:rsidRPr="00431F6B">
          <w:rPr>
            <w:rFonts w:ascii="Times New Roman" w:hAnsi="Times New Roman" w:cs="Times New Roman"/>
          </w:rPr>
          <w:fldChar w:fldCharType="end"/>
        </w:r>
      </w:p>
    </w:sdtContent>
  </w:sdt>
  <w:p w14:paraId="139FC2C2" w14:textId="77777777" w:rsidR="00317869" w:rsidRDefault="003178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40340" w14:textId="77777777" w:rsidR="000D2B7A" w:rsidRDefault="000D2B7A" w:rsidP="00317869">
      <w:r>
        <w:separator/>
      </w:r>
    </w:p>
  </w:footnote>
  <w:footnote w:type="continuationSeparator" w:id="0">
    <w:p w14:paraId="5C5A8CD1" w14:textId="77777777" w:rsidR="000D2B7A" w:rsidRDefault="000D2B7A" w:rsidP="00317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262ED"/>
    <w:multiLevelType w:val="hybridMultilevel"/>
    <w:tmpl w:val="85104474"/>
    <w:lvl w:ilvl="0" w:tplc="43E05D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502E77"/>
    <w:multiLevelType w:val="hybridMultilevel"/>
    <w:tmpl w:val="FE7A3B40"/>
    <w:lvl w:ilvl="0" w:tplc="74BE1C74">
      <w:start w:val="1"/>
      <w:numFmt w:val="decimal"/>
      <w:lvlText w:val="%1)"/>
      <w:lvlJc w:val="left"/>
      <w:pPr>
        <w:ind w:left="1080" w:hanging="360"/>
      </w:pPr>
      <w:rPr>
        <w:rFonts w:hint="default"/>
        <w:color w:val="0070C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467894241">
    <w:abstractNumId w:val="0"/>
  </w:num>
  <w:num w:numId="2" w16cid:durableId="81305882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 Koik - JUSTDIGI">
    <w15:presenceInfo w15:providerId="AD" w15:userId="S::mari.koik@justdigi.ee::872c8bc6-69a5-4ae0-a58c-3206306eda7f"/>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F37"/>
    <w:rsid w:val="00000DEE"/>
    <w:rsid w:val="00002ECD"/>
    <w:rsid w:val="0000491C"/>
    <w:rsid w:val="00005C47"/>
    <w:rsid w:val="00005FE6"/>
    <w:rsid w:val="00007749"/>
    <w:rsid w:val="00014087"/>
    <w:rsid w:val="00014B4F"/>
    <w:rsid w:val="0001595D"/>
    <w:rsid w:val="000201E4"/>
    <w:rsid w:val="00021D30"/>
    <w:rsid w:val="0002433A"/>
    <w:rsid w:val="00024560"/>
    <w:rsid w:val="00027963"/>
    <w:rsid w:val="00030928"/>
    <w:rsid w:val="000320D1"/>
    <w:rsid w:val="000364C4"/>
    <w:rsid w:val="00036840"/>
    <w:rsid w:val="00037A20"/>
    <w:rsid w:val="00041C92"/>
    <w:rsid w:val="00042571"/>
    <w:rsid w:val="00050AE1"/>
    <w:rsid w:val="00052E8C"/>
    <w:rsid w:val="00053DD9"/>
    <w:rsid w:val="00061CF1"/>
    <w:rsid w:val="00062332"/>
    <w:rsid w:val="000626A3"/>
    <w:rsid w:val="000675CF"/>
    <w:rsid w:val="00067B6D"/>
    <w:rsid w:val="00071880"/>
    <w:rsid w:val="00071E73"/>
    <w:rsid w:val="0007323D"/>
    <w:rsid w:val="00074628"/>
    <w:rsid w:val="00074F51"/>
    <w:rsid w:val="0007790A"/>
    <w:rsid w:val="00081A9C"/>
    <w:rsid w:val="00084097"/>
    <w:rsid w:val="00085583"/>
    <w:rsid w:val="00086D61"/>
    <w:rsid w:val="0009695B"/>
    <w:rsid w:val="00096E4F"/>
    <w:rsid w:val="00097443"/>
    <w:rsid w:val="000A075B"/>
    <w:rsid w:val="000A6798"/>
    <w:rsid w:val="000A734D"/>
    <w:rsid w:val="000B12C5"/>
    <w:rsid w:val="000B1819"/>
    <w:rsid w:val="000B2AC9"/>
    <w:rsid w:val="000B3220"/>
    <w:rsid w:val="000B6B5B"/>
    <w:rsid w:val="000B6DCA"/>
    <w:rsid w:val="000C474F"/>
    <w:rsid w:val="000C6B4F"/>
    <w:rsid w:val="000D031C"/>
    <w:rsid w:val="000D1BA5"/>
    <w:rsid w:val="000D2B7A"/>
    <w:rsid w:val="000D5AD6"/>
    <w:rsid w:val="000E0F99"/>
    <w:rsid w:val="000E35FE"/>
    <w:rsid w:val="000E3B18"/>
    <w:rsid w:val="000E5900"/>
    <w:rsid w:val="000F027E"/>
    <w:rsid w:val="000F07B0"/>
    <w:rsid w:val="000F092C"/>
    <w:rsid w:val="000F4301"/>
    <w:rsid w:val="000F4654"/>
    <w:rsid w:val="000F5FD3"/>
    <w:rsid w:val="000F676F"/>
    <w:rsid w:val="000F6BF5"/>
    <w:rsid w:val="00101CAC"/>
    <w:rsid w:val="001022A7"/>
    <w:rsid w:val="00105012"/>
    <w:rsid w:val="0010585E"/>
    <w:rsid w:val="001105C8"/>
    <w:rsid w:val="00110DD8"/>
    <w:rsid w:val="00115F65"/>
    <w:rsid w:val="00116816"/>
    <w:rsid w:val="0012212F"/>
    <w:rsid w:val="00122E05"/>
    <w:rsid w:val="001235A2"/>
    <w:rsid w:val="001262E8"/>
    <w:rsid w:val="0012782F"/>
    <w:rsid w:val="00130E00"/>
    <w:rsid w:val="001329D9"/>
    <w:rsid w:val="001336BA"/>
    <w:rsid w:val="001352E5"/>
    <w:rsid w:val="00135D7E"/>
    <w:rsid w:val="00136370"/>
    <w:rsid w:val="00136470"/>
    <w:rsid w:val="00136D34"/>
    <w:rsid w:val="00137605"/>
    <w:rsid w:val="00141D4C"/>
    <w:rsid w:val="0014277E"/>
    <w:rsid w:val="00142CC4"/>
    <w:rsid w:val="00145812"/>
    <w:rsid w:val="001463DF"/>
    <w:rsid w:val="001469DC"/>
    <w:rsid w:val="00152939"/>
    <w:rsid w:val="001529EA"/>
    <w:rsid w:val="001541E4"/>
    <w:rsid w:val="00157529"/>
    <w:rsid w:val="0016023E"/>
    <w:rsid w:val="00162000"/>
    <w:rsid w:val="001622B0"/>
    <w:rsid w:val="0016254F"/>
    <w:rsid w:val="00162EB3"/>
    <w:rsid w:val="00163B68"/>
    <w:rsid w:val="00164C67"/>
    <w:rsid w:val="00166782"/>
    <w:rsid w:val="001667C2"/>
    <w:rsid w:val="001716D4"/>
    <w:rsid w:val="00173F80"/>
    <w:rsid w:val="00183C58"/>
    <w:rsid w:val="00183F1F"/>
    <w:rsid w:val="0019014A"/>
    <w:rsid w:val="00192215"/>
    <w:rsid w:val="001922B1"/>
    <w:rsid w:val="00194897"/>
    <w:rsid w:val="00197763"/>
    <w:rsid w:val="001A02BA"/>
    <w:rsid w:val="001A0924"/>
    <w:rsid w:val="001A40BA"/>
    <w:rsid w:val="001B0391"/>
    <w:rsid w:val="001B1440"/>
    <w:rsid w:val="001B431D"/>
    <w:rsid w:val="001B5BE1"/>
    <w:rsid w:val="001B5EDF"/>
    <w:rsid w:val="001B7A45"/>
    <w:rsid w:val="001C1093"/>
    <w:rsid w:val="001C3919"/>
    <w:rsid w:val="001D09DD"/>
    <w:rsid w:val="001D2E73"/>
    <w:rsid w:val="001E08CF"/>
    <w:rsid w:val="001E22DA"/>
    <w:rsid w:val="001E66AA"/>
    <w:rsid w:val="001E7F03"/>
    <w:rsid w:val="001F044C"/>
    <w:rsid w:val="001F0C12"/>
    <w:rsid w:val="001F1DDB"/>
    <w:rsid w:val="001F1EEF"/>
    <w:rsid w:val="001F250B"/>
    <w:rsid w:val="001F7FBC"/>
    <w:rsid w:val="0020091A"/>
    <w:rsid w:val="002021D6"/>
    <w:rsid w:val="00206464"/>
    <w:rsid w:val="00206F42"/>
    <w:rsid w:val="00207479"/>
    <w:rsid w:val="00207F79"/>
    <w:rsid w:val="00211B7E"/>
    <w:rsid w:val="00211BCF"/>
    <w:rsid w:val="00212411"/>
    <w:rsid w:val="00213766"/>
    <w:rsid w:val="002169DF"/>
    <w:rsid w:val="002170D8"/>
    <w:rsid w:val="00217209"/>
    <w:rsid w:val="0021797B"/>
    <w:rsid w:val="00220CDE"/>
    <w:rsid w:val="00220EC3"/>
    <w:rsid w:val="002220B6"/>
    <w:rsid w:val="002225B0"/>
    <w:rsid w:val="00225503"/>
    <w:rsid w:val="0022690C"/>
    <w:rsid w:val="00232E61"/>
    <w:rsid w:val="00234F64"/>
    <w:rsid w:val="00241B71"/>
    <w:rsid w:val="002439A3"/>
    <w:rsid w:val="002451EA"/>
    <w:rsid w:val="00245544"/>
    <w:rsid w:val="00245929"/>
    <w:rsid w:val="00246274"/>
    <w:rsid w:val="00250236"/>
    <w:rsid w:val="00261A25"/>
    <w:rsid w:val="00263438"/>
    <w:rsid w:val="00264C22"/>
    <w:rsid w:val="002658C0"/>
    <w:rsid w:val="00267003"/>
    <w:rsid w:val="0027062F"/>
    <w:rsid w:val="00271EB1"/>
    <w:rsid w:val="002761BC"/>
    <w:rsid w:val="00281820"/>
    <w:rsid w:val="00284482"/>
    <w:rsid w:val="00285E25"/>
    <w:rsid w:val="00287E46"/>
    <w:rsid w:val="00291FE1"/>
    <w:rsid w:val="0029424F"/>
    <w:rsid w:val="00295BA6"/>
    <w:rsid w:val="00295F1A"/>
    <w:rsid w:val="00297C11"/>
    <w:rsid w:val="002A041A"/>
    <w:rsid w:val="002A05DC"/>
    <w:rsid w:val="002A119C"/>
    <w:rsid w:val="002A1B4C"/>
    <w:rsid w:val="002A2D62"/>
    <w:rsid w:val="002A3255"/>
    <w:rsid w:val="002A54DA"/>
    <w:rsid w:val="002A5CFE"/>
    <w:rsid w:val="002A7428"/>
    <w:rsid w:val="002A7509"/>
    <w:rsid w:val="002A7CBD"/>
    <w:rsid w:val="002B0E16"/>
    <w:rsid w:val="002B47E5"/>
    <w:rsid w:val="002B558D"/>
    <w:rsid w:val="002B5675"/>
    <w:rsid w:val="002B6793"/>
    <w:rsid w:val="002B6B36"/>
    <w:rsid w:val="002B6D04"/>
    <w:rsid w:val="002B715D"/>
    <w:rsid w:val="002C050F"/>
    <w:rsid w:val="002C60F0"/>
    <w:rsid w:val="002C66E7"/>
    <w:rsid w:val="002D0397"/>
    <w:rsid w:val="002D17EC"/>
    <w:rsid w:val="002D425B"/>
    <w:rsid w:val="002D60A6"/>
    <w:rsid w:val="002E0D69"/>
    <w:rsid w:val="002E4066"/>
    <w:rsid w:val="002E52D0"/>
    <w:rsid w:val="002F0B95"/>
    <w:rsid w:val="002F1AA0"/>
    <w:rsid w:val="002F2101"/>
    <w:rsid w:val="002F26E4"/>
    <w:rsid w:val="002F2E95"/>
    <w:rsid w:val="002F5034"/>
    <w:rsid w:val="002F5762"/>
    <w:rsid w:val="00300293"/>
    <w:rsid w:val="00300F2A"/>
    <w:rsid w:val="003042B8"/>
    <w:rsid w:val="00305DDF"/>
    <w:rsid w:val="00314322"/>
    <w:rsid w:val="003145FA"/>
    <w:rsid w:val="003162B3"/>
    <w:rsid w:val="00317024"/>
    <w:rsid w:val="00317869"/>
    <w:rsid w:val="00320C6B"/>
    <w:rsid w:val="003229D2"/>
    <w:rsid w:val="00326AFF"/>
    <w:rsid w:val="00326CF1"/>
    <w:rsid w:val="00330C8C"/>
    <w:rsid w:val="00331402"/>
    <w:rsid w:val="00331671"/>
    <w:rsid w:val="0033485A"/>
    <w:rsid w:val="00336A52"/>
    <w:rsid w:val="003402CA"/>
    <w:rsid w:val="003409B1"/>
    <w:rsid w:val="00342527"/>
    <w:rsid w:val="0034262C"/>
    <w:rsid w:val="00345B5E"/>
    <w:rsid w:val="00346A4E"/>
    <w:rsid w:val="00346A64"/>
    <w:rsid w:val="00346BF8"/>
    <w:rsid w:val="00347C9D"/>
    <w:rsid w:val="00352316"/>
    <w:rsid w:val="00353927"/>
    <w:rsid w:val="003558B5"/>
    <w:rsid w:val="0036441C"/>
    <w:rsid w:val="003645C8"/>
    <w:rsid w:val="0036697E"/>
    <w:rsid w:val="00370750"/>
    <w:rsid w:val="00370FCC"/>
    <w:rsid w:val="00377C8B"/>
    <w:rsid w:val="0038010C"/>
    <w:rsid w:val="0038165E"/>
    <w:rsid w:val="00381AB1"/>
    <w:rsid w:val="003825C5"/>
    <w:rsid w:val="00383504"/>
    <w:rsid w:val="00384585"/>
    <w:rsid w:val="00384B1C"/>
    <w:rsid w:val="003866FB"/>
    <w:rsid w:val="00386CF9"/>
    <w:rsid w:val="003909E5"/>
    <w:rsid w:val="00391A82"/>
    <w:rsid w:val="003930D8"/>
    <w:rsid w:val="00393556"/>
    <w:rsid w:val="00393B33"/>
    <w:rsid w:val="003953AA"/>
    <w:rsid w:val="00395ABD"/>
    <w:rsid w:val="00395C01"/>
    <w:rsid w:val="003A2361"/>
    <w:rsid w:val="003A2442"/>
    <w:rsid w:val="003A40AF"/>
    <w:rsid w:val="003A674D"/>
    <w:rsid w:val="003A7384"/>
    <w:rsid w:val="003B0E8D"/>
    <w:rsid w:val="003B1837"/>
    <w:rsid w:val="003B5990"/>
    <w:rsid w:val="003C6913"/>
    <w:rsid w:val="003C753B"/>
    <w:rsid w:val="003D2215"/>
    <w:rsid w:val="003D5EFC"/>
    <w:rsid w:val="003E25D5"/>
    <w:rsid w:val="003E3F9A"/>
    <w:rsid w:val="003E57AF"/>
    <w:rsid w:val="003E69F5"/>
    <w:rsid w:val="003F504B"/>
    <w:rsid w:val="003F5D80"/>
    <w:rsid w:val="003F6B09"/>
    <w:rsid w:val="003F6B3B"/>
    <w:rsid w:val="0040065B"/>
    <w:rsid w:val="0040135B"/>
    <w:rsid w:val="00402033"/>
    <w:rsid w:val="00402489"/>
    <w:rsid w:val="00402D52"/>
    <w:rsid w:val="0040415B"/>
    <w:rsid w:val="00405FFF"/>
    <w:rsid w:val="00410903"/>
    <w:rsid w:val="00410BC1"/>
    <w:rsid w:val="00411CCB"/>
    <w:rsid w:val="00412678"/>
    <w:rsid w:val="0041619C"/>
    <w:rsid w:val="0042011E"/>
    <w:rsid w:val="00425E34"/>
    <w:rsid w:val="004268BD"/>
    <w:rsid w:val="00426B5C"/>
    <w:rsid w:val="00427248"/>
    <w:rsid w:val="00431F6B"/>
    <w:rsid w:val="004325F4"/>
    <w:rsid w:val="00435C9A"/>
    <w:rsid w:val="00437CA6"/>
    <w:rsid w:val="00440474"/>
    <w:rsid w:val="00440880"/>
    <w:rsid w:val="004410E7"/>
    <w:rsid w:val="0044147B"/>
    <w:rsid w:val="0044660B"/>
    <w:rsid w:val="00446C81"/>
    <w:rsid w:val="00446FA4"/>
    <w:rsid w:val="00447AE7"/>
    <w:rsid w:val="00451477"/>
    <w:rsid w:val="00452081"/>
    <w:rsid w:val="004527E1"/>
    <w:rsid w:val="00453399"/>
    <w:rsid w:val="00454F17"/>
    <w:rsid w:val="00460641"/>
    <w:rsid w:val="00460755"/>
    <w:rsid w:val="00465851"/>
    <w:rsid w:val="00472892"/>
    <w:rsid w:val="00472FAC"/>
    <w:rsid w:val="004746CB"/>
    <w:rsid w:val="00474833"/>
    <w:rsid w:val="00475078"/>
    <w:rsid w:val="004775B7"/>
    <w:rsid w:val="0047765F"/>
    <w:rsid w:val="00481A04"/>
    <w:rsid w:val="00482137"/>
    <w:rsid w:val="004828FE"/>
    <w:rsid w:val="00482BD8"/>
    <w:rsid w:val="00483874"/>
    <w:rsid w:val="00485AED"/>
    <w:rsid w:val="0049071C"/>
    <w:rsid w:val="004908A7"/>
    <w:rsid w:val="00492F41"/>
    <w:rsid w:val="0049612D"/>
    <w:rsid w:val="00497ADE"/>
    <w:rsid w:val="004A0233"/>
    <w:rsid w:val="004A0747"/>
    <w:rsid w:val="004A1D40"/>
    <w:rsid w:val="004A38F8"/>
    <w:rsid w:val="004A3D53"/>
    <w:rsid w:val="004A47E4"/>
    <w:rsid w:val="004A51C3"/>
    <w:rsid w:val="004B27B4"/>
    <w:rsid w:val="004B595E"/>
    <w:rsid w:val="004B6FF2"/>
    <w:rsid w:val="004B71D1"/>
    <w:rsid w:val="004B7B11"/>
    <w:rsid w:val="004C076C"/>
    <w:rsid w:val="004C1257"/>
    <w:rsid w:val="004C12D3"/>
    <w:rsid w:val="004C6086"/>
    <w:rsid w:val="004C65BE"/>
    <w:rsid w:val="004C6C93"/>
    <w:rsid w:val="004D0A26"/>
    <w:rsid w:val="004D1408"/>
    <w:rsid w:val="004D379C"/>
    <w:rsid w:val="004D4096"/>
    <w:rsid w:val="004D58A3"/>
    <w:rsid w:val="004D61B1"/>
    <w:rsid w:val="004D77A2"/>
    <w:rsid w:val="004E16D9"/>
    <w:rsid w:val="004E19DA"/>
    <w:rsid w:val="004E3775"/>
    <w:rsid w:val="004E4A82"/>
    <w:rsid w:val="004E65AF"/>
    <w:rsid w:val="004E6F41"/>
    <w:rsid w:val="004E782D"/>
    <w:rsid w:val="004F0BC8"/>
    <w:rsid w:val="004F1A4C"/>
    <w:rsid w:val="004F1F09"/>
    <w:rsid w:val="004F2F07"/>
    <w:rsid w:val="004F3D2C"/>
    <w:rsid w:val="004F4E36"/>
    <w:rsid w:val="00504818"/>
    <w:rsid w:val="00510259"/>
    <w:rsid w:val="00510BD6"/>
    <w:rsid w:val="00513155"/>
    <w:rsid w:val="0051374E"/>
    <w:rsid w:val="0051433D"/>
    <w:rsid w:val="00514B2A"/>
    <w:rsid w:val="00515E45"/>
    <w:rsid w:val="0052266A"/>
    <w:rsid w:val="00523DDB"/>
    <w:rsid w:val="00525E73"/>
    <w:rsid w:val="0052686D"/>
    <w:rsid w:val="00526E57"/>
    <w:rsid w:val="00527C49"/>
    <w:rsid w:val="0053157D"/>
    <w:rsid w:val="00531FAF"/>
    <w:rsid w:val="005338B4"/>
    <w:rsid w:val="00534030"/>
    <w:rsid w:val="00535F23"/>
    <w:rsid w:val="00536AC0"/>
    <w:rsid w:val="0054010A"/>
    <w:rsid w:val="00542648"/>
    <w:rsid w:val="00542D3D"/>
    <w:rsid w:val="005440EA"/>
    <w:rsid w:val="005461EA"/>
    <w:rsid w:val="00546311"/>
    <w:rsid w:val="00546DAC"/>
    <w:rsid w:val="00547010"/>
    <w:rsid w:val="00547024"/>
    <w:rsid w:val="00551D67"/>
    <w:rsid w:val="00555530"/>
    <w:rsid w:val="00564A6C"/>
    <w:rsid w:val="00566874"/>
    <w:rsid w:val="00570B77"/>
    <w:rsid w:val="005737D4"/>
    <w:rsid w:val="00575A1B"/>
    <w:rsid w:val="00581A4D"/>
    <w:rsid w:val="00583A60"/>
    <w:rsid w:val="00583F92"/>
    <w:rsid w:val="005847B5"/>
    <w:rsid w:val="00585357"/>
    <w:rsid w:val="00591D56"/>
    <w:rsid w:val="00592ECE"/>
    <w:rsid w:val="005A03D2"/>
    <w:rsid w:val="005A12D5"/>
    <w:rsid w:val="005A1A15"/>
    <w:rsid w:val="005A2DD7"/>
    <w:rsid w:val="005A50B9"/>
    <w:rsid w:val="005A5447"/>
    <w:rsid w:val="005A738D"/>
    <w:rsid w:val="005B1745"/>
    <w:rsid w:val="005B3760"/>
    <w:rsid w:val="005B3A9B"/>
    <w:rsid w:val="005B581A"/>
    <w:rsid w:val="005B773B"/>
    <w:rsid w:val="005C0B8B"/>
    <w:rsid w:val="005C3252"/>
    <w:rsid w:val="005C4C07"/>
    <w:rsid w:val="005C4F37"/>
    <w:rsid w:val="005D19CD"/>
    <w:rsid w:val="005D23D6"/>
    <w:rsid w:val="005D392B"/>
    <w:rsid w:val="005D4B9B"/>
    <w:rsid w:val="005D6814"/>
    <w:rsid w:val="005E0972"/>
    <w:rsid w:val="005E2FF4"/>
    <w:rsid w:val="005E6061"/>
    <w:rsid w:val="005E7499"/>
    <w:rsid w:val="005F11A5"/>
    <w:rsid w:val="005F4FB6"/>
    <w:rsid w:val="005F7689"/>
    <w:rsid w:val="00602EF7"/>
    <w:rsid w:val="00603572"/>
    <w:rsid w:val="0060371C"/>
    <w:rsid w:val="0060474D"/>
    <w:rsid w:val="00606D31"/>
    <w:rsid w:val="00607D31"/>
    <w:rsid w:val="00607FF9"/>
    <w:rsid w:val="00612B29"/>
    <w:rsid w:val="00615B17"/>
    <w:rsid w:val="00621D2E"/>
    <w:rsid w:val="006267A2"/>
    <w:rsid w:val="00630981"/>
    <w:rsid w:val="0063107F"/>
    <w:rsid w:val="006344DB"/>
    <w:rsid w:val="006345B7"/>
    <w:rsid w:val="00634E81"/>
    <w:rsid w:val="00635E1A"/>
    <w:rsid w:val="00635E87"/>
    <w:rsid w:val="0064205F"/>
    <w:rsid w:val="00643AD9"/>
    <w:rsid w:val="00651951"/>
    <w:rsid w:val="0065506D"/>
    <w:rsid w:val="00656370"/>
    <w:rsid w:val="00656D9F"/>
    <w:rsid w:val="006573CE"/>
    <w:rsid w:val="006605E4"/>
    <w:rsid w:val="006616AC"/>
    <w:rsid w:val="00661A90"/>
    <w:rsid w:val="006634D1"/>
    <w:rsid w:val="00666A81"/>
    <w:rsid w:val="006706DD"/>
    <w:rsid w:val="006708AA"/>
    <w:rsid w:val="00674B4F"/>
    <w:rsid w:val="00676BA0"/>
    <w:rsid w:val="00681464"/>
    <w:rsid w:val="00683079"/>
    <w:rsid w:val="00685A03"/>
    <w:rsid w:val="0069145B"/>
    <w:rsid w:val="00691FAA"/>
    <w:rsid w:val="00694984"/>
    <w:rsid w:val="0069685D"/>
    <w:rsid w:val="006A040D"/>
    <w:rsid w:val="006A0669"/>
    <w:rsid w:val="006A0F98"/>
    <w:rsid w:val="006A37E6"/>
    <w:rsid w:val="006A3E59"/>
    <w:rsid w:val="006A7BF5"/>
    <w:rsid w:val="006B01BB"/>
    <w:rsid w:val="006B1D06"/>
    <w:rsid w:val="006B5A21"/>
    <w:rsid w:val="006B6AC5"/>
    <w:rsid w:val="006B7875"/>
    <w:rsid w:val="006C130F"/>
    <w:rsid w:val="006C3677"/>
    <w:rsid w:val="006C426C"/>
    <w:rsid w:val="006C4F7D"/>
    <w:rsid w:val="006C54B0"/>
    <w:rsid w:val="006C6589"/>
    <w:rsid w:val="006D0CAF"/>
    <w:rsid w:val="006D0D00"/>
    <w:rsid w:val="006D197C"/>
    <w:rsid w:val="006D285C"/>
    <w:rsid w:val="006D3126"/>
    <w:rsid w:val="006D40AD"/>
    <w:rsid w:val="006D5B5B"/>
    <w:rsid w:val="006D6080"/>
    <w:rsid w:val="006D6AFC"/>
    <w:rsid w:val="006E1BD6"/>
    <w:rsid w:val="006E1EAB"/>
    <w:rsid w:val="006E270F"/>
    <w:rsid w:val="006E4CC9"/>
    <w:rsid w:val="006E5DC2"/>
    <w:rsid w:val="006E64B2"/>
    <w:rsid w:val="006E6B39"/>
    <w:rsid w:val="006E71BD"/>
    <w:rsid w:val="006E7DAA"/>
    <w:rsid w:val="006E7DC3"/>
    <w:rsid w:val="006F2CF9"/>
    <w:rsid w:val="006F3CE4"/>
    <w:rsid w:val="00702249"/>
    <w:rsid w:val="00702DAB"/>
    <w:rsid w:val="00706F67"/>
    <w:rsid w:val="00707187"/>
    <w:rsid w:val="00713817"/>
    <w:rsid w:val="00713C30"/>
    <w:rsid w:val="00720456"/>
    <w:rsid w:val="00723C30"/>
    <w:rsid w:val="007276FF"/>
    <w:rsid w:val="00731B31"/>
    <w:rsid w:val="00732342"/>
    <w:rsid w:val="00732D9C"/>
    <w:rsid w:val="00733C3A"/>
    <w:rsid w:val="0073697A"/>
    <w:rsid w:val="00743F01"/>
    <w:rsid w:val="0074666C"/>
    <w:rsid w:val="007469A6"/>
    <w:rsid w:val="007474C7"/>
    <w:rsid w:val="00747A8B"/>
    <w:rsid w:val="00750CD8"/>
    <w:rsid w:val="00753A6F"/>
    <w:rsid w:val="00753D67"/>
    <w:rsid w:val="0076373D"/>
    <w:rsid w:val="00764BD4"/>
    <w:rsid w:val="007651B1"/>
    <w:rsid w:val="00767289"/>
    <w:rsid w:val="00773F4D"/>
    <w:rsid w:val="0077559A"/>
    <w:rsid w:val="0077584E"/>
    <w:rsid w:val="0078131B"/>
    <w:rsid w:val="0078225D"/>
    <w:rsid w:val="007824D3"/>
    <w:rsid w:val="0078461A"/>
    <w:rsid w:val="00786A4D"/>
    <w:rsid w:val="00786B3F"/>
    <w:rsid w:val="00786D37"/>
    <w:rsid w:val="007918C0"/>
    <w:rsid w:val="00791EC3"/>
    <w:rsid w:val="00796535"/>
    <w:rsid w:val="00796BC0"/>
    <w:rsid w:val="007A0283"/>
    <w:rsid w:val="007A30AD"/>
    <w:rsid w:val="007A4FAF"/>
    <w:rsid w:val="007A5152"/>
    <w:rsid w:val="007A52C7"/>
    <w:rsid w:val="007A5A76"/>
    <w:rsid w:val="007A5B4B"/>
    <w:rsid w:val="007B1A98"/>
    <w:rsid w:val="007B231F"/>
    <w:rsid w:val="007B44A3"/>
    <w:rsid w:val="007B7CD8"/>
    <w:rsid w:val="007C1BB5"/>
    <w:rsid w:val="007C2ADA"/>
    <w:rsid w:val="007C63A5"/>
    <w:rsid w:val="007C6945"/>
    <w:rsid w:val="007D0A5A"/>
    <w:rsid w:val="007D2399"/>
    <w:rsid w:val="007D27AA"/>
    <w:rsid w:val="007D2DA5"/>
    <w:rsid w:val="007D3926"/>
    <w:rsid w:val="007D41ED"/>
    <w:rsid w:val="007D55FA"/>
    <w:rsid w:val="007D7963"/>
    <w:rsid w:val="007E1C1B"/>
    <w:rsid w:val="007E385C"/>
    <w:rsid w:val="007E66BE"/>
    <w:rsid w:val="007F0B03"/>
    <w:rsid w:val="007F1671"/>
    <w:rsid w:val="007F3FC2"/>
    <w:rsid w:val="007F4215"/>
    <w:rsid w:val="007F46B3"/>
    <w:rsid w:val="007F524E"/>
    <w:rsid w:val="00800345"/>
    <w:rsid w:val="008016CA"/>
    <w:rsid w:val="00816713"/>
    <w:rsid w:val="00825B3A"/>
    <w:rsid w:val="00826B71"/>
    <w:rsid w:val="00827653"/>
    <w:rsid w:val="00833626"/>
    <w:rsid w:val="00836CD5"/>
    <w:rsid w:val="0084009C"/>
    <w:rsid w:val="00840F17"/>
    <w:rsid w:val="008432AE"/>
    <w:rsid w:val="008462AD"/>
    <w:rsid w:val="00846639"/>
    <w:rsid w:val="0084723D"/>
    <w:rsid w:val="00847FA9"/>
    <w:rsid w:val="008515F6"/>
    <w:rsid w:val="008552F2"/>
    <w:rsid w:val="00856EF8"/>
    <w:rsid w:val="008616FD"/>
    <w:rsid w:val="008623BC"/>
    <w:rsid w:val="008623BF"/>
    <w:rsid w:val="00866E4E"/>
    <w:rsid w:val="008715D6"/>
    <w:rsid w:val="00871874"/>
    <w:rsid w:val="00875CC6"/>
    <w:rsid w:val="00876993"/>
    <w:rsid w:val="00876B24"/>
    <w:rsid w:val="0087769D"/>
    <w:rsid w:val="008810EB"/>
    <w:rsid w:val="00883E64"/>
    <w:rsid w:val="00887760"/>
    <w:rsid w:val="00887AD8"/>
    <w:rsid w:val="0089082A"/>
    <w:rsid w:val="008923E4"/>
    <w:rsid w:val="00893F73"/>
    <w:rsid w:val="00894306"/>
    <w:rsid w:val="0089531F"/>
    <w:rsid w:val="00896E04"/>
    <w:rsid w:val="00897D6E"/>
    <w:rsid w:val="00897DC9"/>
    <w:rsid w:val="008A0F02"/>
    <w:rsid w:val="008A3514"/>
    <w:rsid w:val="008A3ACC"/>
    <w:rsid w:val="008A507B"/>
    <w:rsid w:val="008A5565"/>
    <w:rsid w:val="008A5BC2"/>
    <w:rsid w:val="008A68EF"/>
    <w:rsid w:val="008B0422"/>
    <w:rsid w:val="008B1544"/>
    <w:rsid w:val="008B65B5"/>
    <w:rsid w:val="008B6A34"/>
    <w:rsid w:val="008C07F5"/>
    <w:rsid w:val="008C1FEF"/>
    <w:rsid w:val="008C4934"/>
    <w:rsid w:val="008C5F3C"/>
    <w:rsid w:val="008C6E8B"/>
    <w:rsid w:val="008C6EBB"/>
    <w:rsid w:val="008C72AE"/>
    <w:rsid w:val="008D2534"/>
    <w:rsid w:val="008D407C"/>
    <w:rsid w:val="008D4927"/>
    <w:rsid w:val="008E082B"/>
    <w:rsid w:val="008E23A7"/>
    <w:rsid w:val="008E62EB"/>
    <w:rsid w:val="008E72C2"/>
    <w:rsid w:val="008E7401"/>
    <w:rsid w:val="008E7E13"/>
    <w:rsid w:val="008E7FC5"/>
    <w:rsid w:val="008F04A7"/>
    <w:rsid w:val="008F05BA"/>
    <w:rsid w:val="008F10AA"/>
    <w:rsid w:val="008F223C"/>
    <w:rsid w:val="008F37B8"/>
    <w:rsid w:val="00900681"/>
    <w:rsid w:val="009017E0"/>
    <w:rsid w:val="00904302"/>
    <w:rsid w:val="00904F37"/>
    <w:rsid w:val="009066F1"/>
    <w:rsid w:val="009070B3"/>
    <w:rsid w:val="00911152"/>
    <w:rsid w:val="00916F7A"/>
    <w:rsid w:val="009219A8"/>
    <w:rsid w:val="00924CAE"/>
    <w:rsid w:val="00926029"/>
    <w:rsid w:val="00930411"/>
    <w:rsid w:val="00933CF6"/>
    <w:rsid w:val="00934EE8"/>
    <w:rsid w:val="00936863"/>
    <w:rsid w:val="0093773B"/>
    <w:rsid w:val="00937E00"/>
    <w:rsid w:val="00940C12"/>
    <w:rsid w:val="009410DB"/>
    <w:rsid w:val="009410F7"/>
    <w:rsid w:val="00941A0D"/>
    <w:rsid w:val="00946FC1"/>
    <w:rsid w:val="00950A12"/>
    <w:rsid w:val="0095142D"/>
    <w:rsid w:val="009550CF"/>
    <w:rsid w:val="00956A93"/>
    <w:rsid w:val="00957F0A"/>
    <w:rsid w:val="009605FF"/>
    <w:rsid w:val="00961373"/>
    <w:rsid w:val="00962CA8"/>
    <w:rsid w:val="00962CFA"/>
    <w:rsid w:val="009648B2"/>
    <w:rsid w:val="00966912"/>
    <w:rsid w:val="00966974"/>
    <w:rsid w:val="00972220"/>
    <w:rsid w:val="0097507D"/>
    <w:rsid w:val="009759DA"/>
    <w:rsid w:val="0097683B"/>
    <w:rsid w:val="00983378"/>
    <w:rsid w:val="009846B7"/>
    <w:rsid w:val="00985B4F"/>
    <w:rsid w:val="00985F46"/>
    <w:rsid w:val="00986054"/>
    <w:rsid w:val="00986E5B"/>
    <w:rsid w:val="00987CB6"/>
    <w:rsid w:val="009909A9"/>
    <w:rsid w:val="00991603"/>
    <w:rsid w:val="00992816"/>
    <w:rsid w:val="00995052"/>
    <w:rsid w:val="00995084"/>
    <w:rsid w:val="00995976"/>
    <w:rsid w:val="009A3B7D"/>
    <w:rsid w:val="009A5608"/>
    <w:rsid w:val="009A5BC0"/>
    <w:rsid w:val="009A5EF8"/>
    <w:rsid w:val="009A6BEE"/>
    <w:rsid w:val="009B0F3B"/>
    <w:rsid w:val="009B274A"/>
    <w:rsid w:val="009B2DF8"/>
    <w:rsid w:val="009B7616"/>
    <w:rsid w:val="009B768A"/>
    <w:rsid w:val="009B7765"/>
    <w:rsid w:val="009C28CE"/>
    <w:rsid w:val="009C5E54"/>
    <w:rsid w:val="009C5E9B"/>
    <w:rsid w:val="009C5F58"/>
    <w:rsid w:val="009C61B4"/>
    <w:rsid w:val="009D085E"/>
    <w:rsid w:val="009D2919"/>
    <w:rsid w:val="009D3324"/>
    <w:rsid w:val="009D41CF"/>
    <w:rsid w:val="009D460C"/>
    <w:rsid w:val="009D7041"/>
    <w:rsid w:val="009E13CE"/>
    <w:rsid w:val="009E2C42"/>
    <w:rsid w:val="009E41BA"/>
    <w:rsid w:val="009E66B5"/>
    <w:rsid w:val="009E6CBF"/>
    <w:rsid w:val="009F156F"/>
    <w:rsid w:val="009F1D79"/>
    <w:rsid w:val="009F2C7F"/>
    <w:rsid w:val="009F40C8"/>
    <w:rsid w:val="009F70A9"/>
    <w:rsid w:val="00A03266"/>
    <w:rsid w:val="00A03439"/>
    <w:rsid w:val="00A04F86"/>
    <w:rsid w:val="00A05160"/>
    <w:rsid w:val="00A06E22"/>
    <w:rsid w:val="00A11002"/>
    <w:rsid w:val="00A12807"/>
    <w:rsid w:val="00A14025"/>
    <w:rsid w:val="00A14E90"/>
    <w:rsid w:val="00A15B9E"/>
    <w:rsid w:val="00A162C6"/>
    <w:rsid w:val="00A20808"/>
    <w:rsid w:val="00A22A95"/>
    <w:rsid w:val="00A25D1F"/>
    <w:rsid w:val="00A27445"/>
    <w:rsid w:val="00A33531"/>
    <w:rsid w:val="00A40DFA"/>
    <w:rsid w:val="00A46315"/>
    <w:rsid w:val="00A466B3"/>
    <w:rsid w:val="00A525BB"/>
    <w:rsid w:val="00A5672C"/>
    <w:rsid w:val="00A57667"/>
    <w:rsid w:val="00A605FA"/>
    <w:rsid w:val="00A612DF"/>
    <w:rsid w:val="00A61E15"/>
    <w:rsid w:val="00A62441"/>
    <w:rsid w:val="00A62490"/>
    <w:rsid w:val="00A62CBD"/>
    <w:rsid w:val="00A64C56"/>
    <w:rsid w:val="00A65242"/>
    <w:rsid w:val="00A65FB9"/>
    <w:rsid w:val="00A65FF3"/>
    <w:rsid w:val="00A70EF2"/>
    <w:rsid w:val="00A71862"/>
    <w:rsid w:val="00A73458"/>
    <w:rsid w:val="00A74B6A"/>
    <w:rsid w:val="00A76192"/>
    <w:rsid w:val="00A814AB"/>
    <w:rsid w:val="00A824D0"/>
    <w:rsid w:val="00A84720"/>
    <w:rsid w:val="00A85937"/>
    <w:rsid w:val="00A86286"/>
    <w:rsid w:val="00A879FD"/>
    <w:rsid w:val="00A92B9B"/>
    <w:rsid w:val="00A93B8A"/>
    <w:rsid w:val="00A97269"/>
    <w:rsid w:val="00AA2583"/>
    <w:rsid w:val="00AA2833"/>
    <w:rsid w:val="00AA44C6"/>
    <w:rsid w:val="00AA709D"/>
    <w:rsid w:val="00AB60FB"/>
    <w:rsid w:val="00AB7129"/>
    <w:rsid w:val="00AC1250"/>
    <w:rsid w:val="00AC2F21"/>
    <w:rsid w:val="00AC6051"/>
    <w:rsid w:val="00AC67A1"/>
    <w:rsid w:val="00AC6B48"/>
    <w:rsid w:val="00AC7875"/>
    <w:rsid w:val="00AD3C40"/>
    <w:rsid w:val="00AD6A5D"/>
    <w:rsid w:val="00AD7F7F"/>
    <w:rsid w:val="00AE0F60"/>
    <w:rsid w:val="00AE399F"/>
    <w:rsid w:val="00AE3AC3"/>
    <w:rsid w:val="00AE44C3"/>
    <w:rsid w:val="00AE6B2C"/>
    <w:rsid w:val="00AF11DA"/>
    <w:rsid w:val="00AF355E"/>
    <w:rsid w:val="00AF3D9A"/>
    <w:rsid w:val="00AF60FE"/>
    <w:rsid w:val="00B05379"/>
    <w:rsid w:val="00B075BB"/>
    <w:rsid w:val="00B101B5"/>
    <w:rsid w:val="00B109C1"/>
    <w:rsid w:val="00B11204"/>
    <w:rsid w:val="00B130C0"/>
    <w:rsid w:val="00B179C6"/>
    <w:rsid w:val="00B17ACA"/>
    <w:rsid w:val="00B2174E"/>
    <w:rsid w:val="00B26743"/>
    <w:rsid w:val="00B27F63"/>
    <w:rsid w:val="00B324D6"/>
    <w:rsid w:val="00B40F07"/>
    <w:rsid w:val="00B418B3"/>
    <w:rsid w:val="00B420F2"/>
    <w:rsid w:val="00B4443A"/>
    <w:rsid w:val="00B47DA9"/>
    <w:rsid w:val="00B53EE3"/>
    <w:rsid w:val="00B5463C"/>
    <w:rsid w:val="00B54F8B"/>
    <w:rsid w:val="00B57122"/>
    <w:rsid w:val="00B57A5A"/>
    <w:rsid w:val="00B6136D"/>
    <w:rsid w:val="00B67072"/>
    <w:rsid w:val="00B67AC4"/>
    <w:rsid w:val="00B7094A"/>
    <w:rsid w:val="00B70CED"/>
    <w:rsid w:val="00B742CE"/>
    <w:rsid w:val="00B7463C"/>
    <w:rsid w:val="00B74DEA"/>
    <w:rsid w:val="00B773C9"/>
    <w:rsid w:val="00B80318"/>
    <w:rsid w:val="00B80844"/>
    <w:rsid w:val="00B83736"/>
    <w:rsid w:val="00B850ED"/>
    <w:rsid w:val="00B86A74"/>
    <w:rsid w:val="00B86CDA"/>
    <w:rsid w:val="00B873EF"/>
    <w:rsid w:val="00B911F9"/>
    <w:rsid w:val="00B95937"/>
    <w:rsid w:val="00B97BC1"/>
    <w:rsid w:val="00BA1310"/>
    <w:rsid w:val="00BA282E"/>
    <w:rsid w:val="00BA28A2"/>
    <w:rsid w:val="00BA6225"/>
    <w:rsid w:val="00BA6D70"/>
    <w:rsid w:val="00BA7D2B"/>
    <w:rsid w:val="00BB1307"/>
    <w:rsid w:val="00BB2CB0"/>
    <w:rsid w:val="00BB46C0"/>
    <w:rsid w:val="00BB5435"/>
    <w:rsid w:val="00BB6D7A"/>
    <w:rsid w:val="00BC0093"/>
    <w:rsid w:val="00BC0EBF"/>
    <w:rsid w:val="00BC1012"/>
    <w:rsid w:val="00BD0AD2"/>
    <w:rsid w:val="00BD2D1C"/>
    <w:rsid w:val="00BD3182"/>
    <w:rsid w:val="00BD403C"/>
    <w:rsid w:val="00BE2971"/>
    <w:rsid w:val="00BE4641"/>
    <w:rsid w:val="00BE4871"/>
    <w:rsid w:val="00BE6670"/>
    <w:rsid w:val="00BF2436"/>
    <w:rsid w:val="00BF2A09"/>
    <w:rsid w:val="00BF625C"/>
    <w:rsid w:val="00BF62DE"/>
    <w:rsid w:val="00BF757D"/>
    <w:rsid w:val="00C00ABB"/>
    <w:rsid w:val="00C02134"/>
    <w:rsid w:val="00C02662"/>
    <w:rsid w:val="00C02C7E"/>
    <w:rsid w:val="00C03104"/>
    <w:rsid w:val="00C0599E"/>
    <w:rsid w:val="00C0791A"/>
    <w:rsid w:val="00C11D7C"/>
    <w:rsid w:val="00C11E57"/>
    <w:rsid w:val="00C17499"/>
    <w:rsid w:val="00C1759A"/>
    <w:rsid w:val="00C17936"/>
    <w:rsid w:val="00C21D1E"/>
    <w:rsid w:val="00C27E7C"/>
    <w:rsid w:val="00C312A8"/>
    <w:rsid w:val="00C31891"/>
    <w:rsid w:val="00C3189C"/>
    <w:rsid w:val="00C3602C"/>
    <w:rsid w:val="00C400C0"/>
    <w:rsid w:val="00C40E17"/>
    <w:rsid w:val="00C41721"/>
    <w:rsid w:val="00C41F4F"/>
    <w:rsid w:val="00C44089"/>
    <w:rsid w:val="00C46014"/>
    <w:rsid w:val="00C51745"/>
    <w:rsid w:val="00C53F4E"/>
    <w:rsid w:val="00C54290"/>
    <w:rsid w:val="00C55601"/>
    <w:rsid w:val="00C56529"/>
    <w:rsid w:val="00C60C1A"/>
    <w:rsid w:val="00C61D9A"/>
    <w:rsid w:val="00C62613"/>
    <w:rsid w:val="00C66725"/>
    <w:rsid w:val="00C71199"/>
    <w:rsid w:val="00C748EB"/>
    <w:rsid w:val="00C7559E"/>
    <w:rsid w:val="00C76D58"/>
    <w:rsid w:val="00C82C0D"/>
    <w:rsid w:val="00C92CF2"/>
    <w:rsid w:val="00CA2567"/>
    <w:rsid w:val="00CA500D"/>
    <w:rsid w:val="00CA6F3C"/>
    <w:rsid w:val="00CB0059"/>
    <w:rsid w:val="00CB0149"/>
    <w:rsid w:val="00CB0478"/>
    <w:rsid w:val="00CB1694"/>
    <w:rsid w:val="00CB182C"/>
    <w:rsid w:val="00CB2E68"/>
    <w:rsid w:val="00CB4330"/>
    <w:rsid w:val="00CB5B8C"/>
    <w:rsid w:val="00CB6A48"/>
    <w:rsid w:val="00CB7D0F"/>
    <w:rsid w:val="00CC0E18"/>
    <w:rsid w:val="00CC3220"/>
    <w:rsid w:val="00CC344A"/>
    <w:rsid w:val="00CC3B40"/>
    <w:rsid w:val="00CC4E6E"/>
    <w:rsid w:val="00CC5476"/>
    <w:rsid w:val="00CC583C"/>
    <w:rsid w:val="00CD03E4"/>
    <w:rsid w:val="00CD06DA"/>
    <w:rsid w:val="00CD2AA6"/>
    <w:rsid w:val="00CD4850"/>
    <w:rsid w:val="00CE23F1"/>
    <w:rsid w:val="00CF0CD5"/>
    <w:rsid w:val="00CF1420"/>
    <w:rsid w:val="00CF20AC"/>
    <w:rsid w:val="00CF2260"/>
    <w:rsid w:val="00CF3AEA"/>
    <w:rsid w:val="00CF6175"/>
    <w:rsid w:val="00CF639A"/>
    <w:rsid w:val="00CF75FF"/>
    <w:rsid w:val="00D050B3"/>
    <w:rsid w:val="00D14DE5"/>
    <w:rsid w:val="00D16A3F"/>
    <w:rsid w:val="00D20733"/>
    <w:rsid w:val="00D23083"/>
    <w:rsid w:val="00D26471"/>
    <w:rsid w:val="00D26DAC"/>
    <w:rsid w:val="00D3130E"/>
    <w:rsid w:val="00D32725"/>
    <w:rsid w:val="00D32F5A"/>
    <w:rsid w:val="00D36865"/>
    <w:rsid w:val="00D40F09"/>
    <w:rsid w:val="00D41B3D"/>
    <w:rsid w:val="00D50180"/>
    <w:rsid w:val="00D54433"/>
    <w:rsid w:val="00D544D5"/>
    <w:rsid w:val="00D5481E"/>
    <w:rsid w:val="00D549F9"/>
    <w:rsid w:val="00D54E8C"/>
    <w:rsid w:val="00D5656C"/>
    <w:rsid w:val="00D56E2D"/>
    <w:rsid w:val="00D6211E"/>
    <w:rsid w:val="00D644DD"/>
    <w:rsid w:val="00D7028C"/>
    <w:rsid w:val="00D70823"/>
    <w:rsid w:val="00D70FA9"/>
    <w:rsid w:val="00D71F75"/>
    <w:rsid w:val="00D72261"/>
    <w:rsid w:val="00D7468F"/>
    <w:rsid w:val="00D75109"/>
    <w:rsid w:val="00D75791"/>
    <w:rsid w:val="00D772C0"/>
    <w:rsid w:val="00D772EB"/>
    <w:rsid w:val="00D77C13"/>
    <w:rsid w:val="00D81BA7"/>
    <w:rsid w:val="00D86BE6"/>
    <w:rsid w:val="00D87A60"/>
    <w:rsid w:val="00D92BE6"/>
    <w:rsid w:val="00D93B80"/>
    <w:rsid w:val="00D94BD3"/>
    <w:rsid w:val="00D95A27"/>
    <w:rsid w:val="00DA05D5"/>
    <w:rsid w:val="00DA0F6B"/>
    <w:rsid w:val="00DA0F7A"/>
    <w:rsid w:val="00DA1FB3"/>
    <w:rsid w:val="00DA39D6"/>
    <w:rsid w:val="00DA402E"/>
    <w:rsid w:val="00DA4092"/>
    <w:rsid w:val="00DB38F7"/>
    <w:rsid w:val="00DB3AC4"/>
    <w:rsid w:val="00DB52D0"/>
    <w:rsid w:val="00DBF896"/>
    <w:rsid w:val="00DC0DC9"/>
    <w:rsid w:val="00DC22CE"/>
    <w:rsid w:val="00DC33DD"/>
    <w:rsid w:val="00DC4B8A"/>
    <w:rsid w:val="00DC5E52"/>
    <w:rsid w:val="00DC71E5"/>
    <w:rsid w:val="00DC7F84"/>
    <w:rsid w:val="00DD0B48"/>
    <w:rsid w:val="00DD6410"/>
    <w:rsid w:val="00DD78AD"/>
    <w:rsid w:val="00DE0636"/>
    <w:rsid w:val="00DE099E"/>
    <w:rsid w:val="00DE1A5A"/>
    <w:rsid w:val="00DE3735"/>
    <w:rsid w:val="00DE39F2"/>
    <w:rsid w:val="00DE75A1"/>
    <w:rsid w:val="00DE76FA"/>
    <w:rsid w:val="00DF285B"/>
    <w:rsid w:val="00DF7BC4"/>
    <w:rsid w:val="00DF7BCC"/>
    <w:rsid w:val="00E01279"/>
    <w:rsid w:val="00E01868"/>
    <w:rsid w:val="00E01D7E"/>
    <w:rsid w:val="00E049A3"/>
    <w:rsid w:val="00E0532F"/>
    <w:rsid w:val="00E0562C"/>
    <w:rsid w:val="00E10579"/>
    <w:rsid w:val="00E11AD4"/>
    <w:rsid w:val="00E14B3E"/>
    <w:rsid w:val="00E15A4A"/>
    <w:rsid w:val="00E17679"/>
    <w:rsid w:val="00E21261"/>
    <w:rsid w:val="00E22864"/>
    <w:rsid w:val="00E234A2"/>
    <w:rsid w:val="00E24D4A"/>
    <w:rsid w:val="00E24EBC"/>
    <w:rsid w:val="00E26FE6"/>
    <w:rsid w:val="00E27404"/>
    <w:rsid w:val="00E311BF"/>
    <w:rsid w:val="00E32705"/>
    <w:rsid w:val="00E3315A"/>
    <w:rsid w:val="00E4104D"/>
    <w:rsid w:val="00E43EC1"/>
    <w:rsid w:val="00E46DA6"/>
    <w:rsid w:val="00E47C62"/>
    <w:rsid w:val="00E52C24"/>
    <w:rsid w:val="00E653F6"/>
    <w:rsid w:val="00E6563F"/>
    <w:rsid w:val="00E71089"/>
    <w:rsid w:val="00E712DD"/>
    <w:rsid w:val="00E74758"/>
    <w:rsid w:val="00E75679"/>
    <w:rsid w:val="00E7662B"/>
    <w:rsid w:val="00E77AD3"/>
    <w:rsid w:val="00E8289A"/>
    <w:rsid w:val="00E82A28"/>
    <w:rsid w:val="00E8436A"/>
    <w:rsid w:val="00E8443C"/>
    <w:rsid w:val="00E87B67"/>
    <w:rsid w:val="00E93B85"/>
    <w:rsid w:val="00E9651C"/>
    <w:rsid w:val="00E97F26"/>
    <w:rsid w:val="00EA11A1"/>
    <w:rsid w:val="00EA1458"/>
    <w:rsid w:val="00EA72BB"/>
    <w:rsid w:val="00EA7FC2"/>
    <w:rsid w:val="00EB038A"/>
    <w:rsid w:val="00EC0BC5"/>
    <w:rsid w:val="00EC0F88"/>
    <w:rsid w:val="00EC224E"/>
    <w:rsid w:val="00EC3E93"/>
    <w:rsid w:val="00EC73CF"/>
    <w:rsid w:val="00ED0A38"/>
    <w:rsid w:val="00ED2754"/>
    <w:rsid w:val="00ED319E"/>
    <w:rsid w:val="00ED47D0"/>
    <w:rsid w:val="00ED4D3B"/>
    <w:rsid w:val="00ED5B01"/>
    <w:rsid w:val="00ED6064"/>
    <w:rsid w:val="00ED6B31"/>
    <w:rsid w:val="00ED7089"/>
    <w:rsid w:val="00EE012D"/>
    <w:rsid w:val="00EE3BAB"/>
    <w:rsid w:val="00EE44EB"/>
    <w:rsid w:val="00EE5FF8"/>
    <w:rsid w:val="00EE618C"/>
    <w:rsid w:val="00EF3E06"/>
    <w:rsid w:val="00EF53C1"/>
    <w:rsid w:val="00EF63C9"/>
    <w:rsid w:val="00EF69E8"/>
    <w:rsid w:val="00EF720E"/>
    <w:rsid w:val="00EF764E"/>
    <w:rsid w:val="00F01305"/>
    <w:rsid w:val="00F01FC7"/>
    <w:rsid w:val="00F023C6"/>
    <w:rsid w:val="00F02FEC"/>
    <w:rsid w:val="00F039EB"/>
    <w:rsid w:val="00F0420E"/>
    <w:rsid w:val="00F04EAA"/>
    <w:rsid w:val="00F068A6"/>
    <w:rsid w:val="00F069AF"/>
    <w:rsid w:val="00F104D6"/>
    <w:rsid w:val="00F11516"/>
    <w:rsid w:val="00F126EF"/>
    <w:rsid w:val="00F1436E"/>
    <w:rsid w:val="00F14674"/>
    <w:rsid w:val="00F161E8"/>
    <w:rsid w:val="00F236B8"/>
    <w:rsid w:val="00F23D81"/>
    <w:rsid w:val="00F261B9"/>
    <w:rsid w:val="00F3097B"/>
    <w:rsid w:val="00F32779"/>
    <w:rsid w:val="00F403FA"/>
    <w:rsid w:val="00F41053"/>
    <w:rsid w:val="00F42047"/>
    <w:rsid w:val="00F42FB1"/>
    <w:rsid w:val="00F46169"/>
    <w:rsid w:val="00F54B53"/>
    <w:rsid w:val="00F5580E"/>
    <w:rsid w:val="00F64C40"/>
    <w:rsid w:val="00F65700"/>
    <w:rsid w:val="00F6574F"/>
    <w:rsid w:val="00F67C53"/>
    <w:rsid w:val="00F711D1"/>
    <w:rsid w:val="00F71ED3"/>
    <w:rsid w:val="00F76006"/>
    <w:rsid w:val="00F763B5"/>
    <w:rsid w:val="00F801DD"/>
    <w:rsid w:val="00F80372"/>
    <w:rsid w:val="00F82C45"/>
    <w:rsid w:val="00F83329"/>
    <w:rsid w:val="00F867F8"/>
    <w:rsid w:val="00F90871"/>
    <w:rsid w:val="00F96203"/>
    <w:rsid w:val="00F974C5"/>
    <w:rsid w:val="00FA068A"/>
    <w:rsid w:val="00FA3D16"/>
    <w:rsid w:val="00FA3F1C"/>
    <w:rsid w:val="00FA5210"/>
    <w:rsid w:val="00FB0481"/>
    <w:rsid w:val="00FB35D0"/>
    <w:rsid w:val="00FB7757"/>
    <w:rsid w:val="00FC0032"/>
    <w:rsid w:val="00FC1447"/>
    <w:rsid w:val="00FC2327"/>
    <w:rsid w:val="00FC3393"/>
    <w:rsid w:val="00FC4960"/>
    <w:rsid w:val="00FC75D0"/>
    <w:rsid w:val="00FD1B59"/>
    <w:rsid w:val="00FD330C"/>
    <w:rsid w:val="00FD379B"/>
    <w:rsid w:val="00FD3EA3"/>
    <w:rsid w:val="00FD50DE"/>
    <w:rsid w:val="00FD58BA"/>
    <w:rsid w:val="00FD68BF"/>
    <w:rsid w:val="00FE0DC3"/>
    <w:rsid w:val="00FE2E3D"/>
    <w:rsid w:val="00FE3018"/>
    <w:rsid w:val="00FE49CE"/>
    <w:rsid w:val="00FE6A98"/>
    <w:rsid w:val="00FE70C2"/>
    <w:rsid w:val="00FE79D8"/>
    <w:rsid w:val="00FF0336"/>
    <w:rsid w:val="00FF195D"/>
    <w:rsid w:val="00FF25FF"/>
    <w:rsid w:val="00FF4D04"/>
    <w:rsid w:val="00FF5110"/>
    <w:rsid w:val="00FF5FDF"/>
    <w:rsid w:val="01C6A2ED"/>
    <w:rsid w:val="01DB9753"/>
    <w:rsid w:val="0320D2C6"/>
    <w:rsid w:val="040591C1"/>
    <w:rsid w:val="04B4FA21"/>
    <w:rsid w:val="04CAED17"/>
    <w:rsid w:val="0579E743"/>
    <w:rsid w:val="05959E21"/>
    <w:rsid w:val="06AF0055"/>
    <w:rsid w:val="072D9B89"/>
    <w:rsid w:val="07315184"/>
    <w:rsid w:val="0766F13E"/>
    <w:rsid w:val="07BB400C"/>
    <w:rsid w:val="07BDB47D"/>
    <w:rsid w:val="085757A5"/>
    <w:rsid w:val="08A56D74"/>
    <w:rsid w:val="0A49A417"/>
    <w:rsid w:val="0B3AF0B6"/>
    <w:rsid w:val="0BFF3641"/>
    <w:rsid w:val="0C0AF217"/>
    <w:rsid w:val="0C3EE0B9"/>
    <w:rsid w:val="0C68E65B"/>
    <w:rsid w:val="0C7DF259"/>
    <w:rsid w:val="0DE8AADB"/>
    <w:rsid w:val="0EED7FA0"/>
    <w:rsid w:val="0F439A4E"/>
    <w:rsid w:val="0F9E4702"/>
    <w:rsid w:val="0FBA5320"/>
    <w:rsid w:val="0FBC2C7F"/>
    <w:rsid w:val="1085E176"/>
    <w:rsid w:val="12D4C19A"/>
    <w:rsid w:val="12FA43E7"/>
    <w:rsid w:val="13850EE0"/>
    <w:rsid w:val="145E106B"/>
    <w:rsid w:val="147E16CE"/>
    <w:rsid w:val="167996D6"/>
    <w:rsid w:val="16D9BF1C"/>
    <w:rsid w:val="170A65C5"/>
    <w:rsid w:val="1893A0B3"/>
    <w:rsid w:val="19092A36"/>
    <w:rsid w:val="1920535D"/>
    <w:rsid w:val="1A5575BD"/>
    <w:rsid w:val="1B6726C3"/>
    <w:rsid w:val="1B95B525"/>
    <w:rsid w:val="1BA1C39E"/>
    <w:rsid w:val="1BCD8145"/>
    <w:rsid w:val="1CD7179D"/>
    <w:rsid w:val="1D6D8699"/>
    <w:rsid w:val="1DAD1756"/>
    <w:rsid w:val="1DBB69F8"/>
    <w:rsid w:val="1E894D89"/>
    <w:rsid w:val="1EC120AC"/>
    <w:rsid w:val="1F0B042F"/>
    <w:rsid w:val="1F552D40"/>
    <w:rsid w:val="1F8FB3C4"/>
    <w:rsid w:val="2018189E"/>
    <w:rsid w:val="20652D1D"/>
    <w:rsid w:val="20875054"/>
    <w:rsid w:val="20BB21B1"/>
    <w:rsid w:val="221D79E2"/>
    <w:rsid w:val="225A99E4"/>
    <w:rsid w:val="24C40ADD"/>
    <w:rsid w:val="258250BE"/>
    <w:rsid w:val="265D32EF"/>
    <w:rsid w:val="2713CE74"/>
    <w:rsid w:val="2787E16F"/>
    <w:rsid w:val="27B32FC5"/>
    <w:rsid w:val="27DE1410"/>
    <w:rsid w:val="28E39A43"/>
    <w:rsid w:val="2942D9C2"/>
    <w:rsid w:val="2A1EC27A"/>
    <w:rsid w:val="2B82F8D1"/>
    <w:rsid w:val="2BAD3686"/>
    <w:rsid w:val="2C1CF6B0"/>
    <w:rsid w:val="2C8C3EDE"/>
    <w:rsid w:val="2DCDA048"/>
    <w:rsid w:val="2E1F030F"/>
    <w:rsid w:val="2FA48F5E"/>
    <w:rsid w:val="2FBEA50C"/>
    <w:rsid w:val="30574C79"/>
    <w:rsid w:val="3064944D"/>
    <w:rsid w:val="30DB7233"/>
    <w:rsid w:val="3123DD82"/>
    <w:rsid w:val="31B59288"/>
    <w:rsid w:val="31D91C0E"/>
    <w:rsid w:val="31F96506"/>
    <w:rsid w:val="320C4926"/>
    <w:rsid w:val="324AE792"/>
    <w:rsid w:val="34188C76"/>
    <w:rsid w:val="344C0731"/>
    <w:rsid w:val="34930ADE"/>
    <w:rsid w:val="3522E52E"/>
    <w:rsid w:val="353CC677"/>
    <w:rsid w:val="358D1FA3"/>
    <w:rsid w:val="35B588DE"/>
    <w:rsid w:val="35B995C1"/>
    <w:rsid w:val="369654C5"/>
    <w:rsid w:val="36F3DE02"/>
    <w:rsid w:val="3762DDCA"/>
    <w:rsid w:val="37F896B3"/>
    <w:rsid w:val="385ED70A"/>
    <w:rsid w:val="38FAC9D4"/>
    <w:rsid w:val="39654676"/>
    <w:rsid w:val="3978684C"/>
    <w:rsid w:val="3A7AC292"/>
    <w:rsid w:val="3A7CCC24"/>
    <w:rsid w:val="3ABF549F"/>
    <w:rsid w:val="3CFBF0CA"/>
    <w:rsid w:val="3D121C2C"/>
    <w:rsid w:val="3ED9380D"/>
    <w:rsid w:val="3F83C24A"/>
    <w:rsid w:val="40575482"/>
    <w:rsid w:val="408432ED"/>
    <w:rsid w:val="44015895"/>
    <w:rsid w:val="4425E048"/>
    <w:rsid w:val="44B78CCA"/>
    <w:rsid w:val="4519D785"/>
    <w:rsid w:val="46AB9D55"/>
    <w:rsid w:val="47321065"/>
    <w:rsid w:val="47E95A7F"/>
    <w:rsid w:val="48F5E3C4"/>
    <w:rsid w:val="4A0020A2"/>
    <w:rsid w:val="4A70F56A"/>
    <w:rsid w:val="4B1D1D64"/>
    <w:rsid w:val="4BC0F1B6"/>
    <w:rsid w:val="4BCFBDA0"/>
    <w:rsid w:val="4C01D16A"/>
    <w:rsid w:val="4C513F65"/>
    <w:rsid w:val="4CD09735"/>
    <w:rsid w:val="4E055878"/>
    <w:rsid w:val="500A4514"/>
    <w:rsid w:val="506C6BFC"/>
    <w:rsid w:val="521FFA87"/>
    <w:rsid w:val="5364E2AD"/>
    <w:rsid w:val="53FB4908"/>
    <w:rsid w:val="54B59D19"/>
    <w:rsid w:val="555799D4"/>
    <w:rsid w:val="556AED45"/>
    <w:rsid w:val="55F61838"/>
    <w:rsid w:val="5608909F"/>
    <w:rsid w:val="59483811"/>
    <w:rsid w:val="5A4344C5"/>
    <w:rsid w:val="5A854B27"/>
    <w:rsid w:val="5B16A613"/>
    <w:rsid w:val="5C17A430"/>
    <w:rsid w:val="5C4BAD36"/>
    <w:rsid w:val="5D61763C"/>
    <w:rsid w:val="5DB837CF"/>
    <w:rsid w:val="5E52751E"/>
    <w:rsid w:val="5EA4CEB2"/>
    <w:rsid w:val="5EB71E96"/>
    <w:rsid w:val="6043A8D2"/>
    <w:rsid w:val="606A9FC5"/>
    <w:rsid w:val="60B2552B"/>
    <w:rsid w:val="6142C8D5"/>
    <w:rsid w:val="627BCB10"/>
    <w:rsid w:val="62CF5BCE"/>
    <w:rsid w:val="64329389"/>
    <w:rsid w:val="64754926"/>
    <w:rsid w:val="6614944A"/>
    <w:rsid w:val="6667CA1E"/>
    <w:rsid w:val="66901782"/>
    <w:rsid w:val="67B41C0F"/>
    <w:rsid w:val="67C01174"/>
    <w:rsid w:val="67DEF5CE"/>
    <w:rsid w:val="68618A26"/>
    <w:rsid w:val="6876C6CF"/>
    <w:rsid w:val="68D5F214"/>
    <w:rsid w:val="68FB2D83"/>
    <w:rsid w:val="6A402AAA"/>
    <w:rsid w:val="6A40BE9E"/>
    <w:rsid w:val="6AC241BF"/>
    <w:rsid w:val="6B73D889"/>
    <w:rsid w:val="6C82CA74"/>
    <w:rsid w:val="6D2E1F30"/>
    <w:rsid w:val="6D5F3DFB"/>
    <w:rsid w:val="6E74E7EC"/>
    <w:rsid w:val="6E858EE8"/>
    <w:rsid w:val="70028F5C"/>
    <w:rsid w:val="71D95BD9"/>
    <w:rsid w:val="7289AA51"/>
    <w:rsid w:val="72BB71D5"/>
    <w:rsid w:val="73A489A4"/>
    <w:rsid w:val="74A1C64F"/>
    <w:rsid w:val="76A5C7B7"/>
    <w:rsid w:val="776EF175"/>
    <w:rsid w:val="77BE9F48"/>
    <w:rsid w:val="785FFA64"/>
    <w:rsid w:val="7975976B"/>
    <w:rsid w:val="7986F8BF"/>
    <w:rsid w:val="7A7BE662"/>
    <w:rsid w:val="7A7EF64C"/>
    <w:rsid w:val="7AED6500"/>
    <w:rsid w:val="7AEE20D4"/>
    <w:rsid w:val="7B992873"/>
    <w:rsid w:val="7BC49712"/>
    <w:rsid w:val="7CAE4A93"/>
    <w:rsid w:val="7E562BD1"/>
    <w:rsid w:val="7E681BD7"/>
    <w:rsid w:val="7E8354DE"/>
    <w:rsid w:val="7ED5A0F0"/>
    <w:rsid w:val="7EE439F3"/>
    <w:rsid w:val="7FB3B44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F096A"/>
  <w15:chartTrackingRefBased/>
  <w15:docId w15:val="{B720E4B5-DA4D-4124-B813-7686856DF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4F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4F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4F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4F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4F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4F3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4F3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4F3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4F3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F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4F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4F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4F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4F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4F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4F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4F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4F37"/>
    <w:rPr>
      <w:rFonts w:eastAsiaTheme="majorEastAsia" w:cstheme="majorBidi"/>
      <w:color w:val="272727" w:themeColor="text1" w:themeTint="D8"/>
    </w:rPr>
  </w:style>
  <w:style w:type="paragraph" w:styleId="Title">
    <w:name w:val="Title"/>
    <w:basedOn w:val="Normal"/>
    <w:next w:val="Normal"/>
    <w:link w:val="TitleChar"/>
    <w:uiPriority w:val="10"/>
    <w:qFormat/>
    <w:rsid w:val="00904F3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4F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4F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4F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4F37"/>
    <w:pPr>
      <w:spacing w:before="160"/>
      <w:jc w:val="center"/>
    </w:pPr>
    <w:rPr>
      <w:i/>
      <w:iCs/>
      <w:color w:val="404040" w:themeColor="text1" w:themeTint="BF"/>
    </w:rPr>
  </w:style>
  <w:style w:type="character" w:customStyle="1" w:styleId="QuoteChar">
    <w:name w:val="Quote Char"/>
    <w:basedOn w:val="DefaultParagraphFont"/>
    <w:link w:val="Quote"/>
    <w:uiPriority w:val="29"/>
    <w:rsid w:val="00904F37"/>
    <w:rPr>
      <w:i/>
      <w:iCs/>
      <w:color w:val="404040" w:themeColor="text1" w:themeTint="BF"/>
    </w:rPr>
  </w:style>
  <w:style w:type="paragraph" w:styleId="ListParagraph">
    <w:name w:val="List Paragraph"/>
    <w:basedOn w:val="Normal"/>
    <w:uiPriority w:val="34"/>
    <w:qFormat/>
    <w:rsid w:val="00904F37"/>
    <w:pPr>
      <w:ind w:left="720"/>
      <w:contextualSpacing/>
    </w:pPr>
  </w:style>
  <w:style w:type="character" w:styleId="IntenseEmphasis">
    <w:name w:val="Intense Emphasis"/>
    <w:basedOn w:val="DefaultParagraphFont"/>
    <w:uiPriority w:val="21"/>
    <w:qFormat/>
    <w:rsid w:val="00904F37"/>
    <w:rPr>
      <w:i/>
      <w:iCs/>
      <w:color w:val="0F4761" w:themeColor="accent1" w:themeShade="BF"/>
    </w:rPr>
  </w:style>
  <w:style w:type="paragraph" w:styleId="IntenseQuote">
    <w:name w:val="Intense Quote"/>
    <w:basedOn w:val="Normal"/>
    <w:next w:val="Normal"/>
    <w:link w:val="IntenseQuoteChar"/>
    <w:uiPriority w:val="30"/>
    <w:qFormat/>
    <w:rsid w:val="00904F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4F37"/>
    <w:rPr>
      <w:i/>
      <w:iCs/>
      <w:color w:val="0F4761" w:themeColor="accent1" w:themeShade="BF"/>
    </w:rPr>
  </w:style>
  <w:style w:type="character" w:styleId="IntenseReference">
    <w:name w:val="Intense Reference"/>
    <w:basedOn w:val="DefaultParagraphFont"/>
    <w:uiPriority w:val="32"/>
    <w:qFormat/>
    <w:rsid w:val="00904F37"/>
    <w:rPr>
      <w:b/>
      <w:bCs/>
      <w:smallCaps/>
      <w:color w:val="0F4761" w:themeColor="accent1" w:themeShade="BF"/>
      <w:spacing w:val="5"/>
    </w:rPr>
  </w:style>
  <w:style w:type="paragraph" w:styleId="Revision">
    <w:name w:val="Revision"/>
    <w:hidden/>
    <w:uiPriority w:val="99"/>
    <w:semiHidden/>
    <w:rsid w:val="009F1D79"/>
  </w:style>
  <w:style w:type="character" w:styleId="CommentReference">
    <w:name w:val="annotation reference"/>
    <w:basedOn w:val="DefaultParagraphFont"/>
    <w:uiPriority w:val="99"/>
    <w:semiHidden/>
    <w:unhideWhenUsed/>
    <w:rsid w:val="008E7E13"/>
    <w:rPr>
      <w:sz w:val="16"/>
      <w:szCs w:val="16"/>
    </w:rPr>
  </w:style>
  <w:style w:type="paragraph" w:styleId="CommentText">
    <w:name w:val="annotation text"/>
    <w:basedOn w:val="Normal"/>
    <w:link w:val="CommentTextChar"/>
    <w:uiPriority w:val="99"/>
    <w:unhideWhenUsed/>
    <w:rsid w:val="008E7E13"/>
    <w:rPr>
      <w:sz w:val="20"/>
      <w:szCs w:val="20"/>
    </w:rPr>
  </w:style>
  <w:style w:type="character" w:customStyle="1" w:styleId="CommentTextChar">
    <w:name w:val="Comment Text Char"/>
    <w:basedOn w:val="DefaultParagraphFont"/>
    <w:link w:val="CommentText"/>
    <w:uiPriority w:val="99"/>
    <w:rsid w:val="008E7E13"/>
    <w:rPr>
      <w:sz w:val="20"/>
      <w:szCs w:val="20"/>
    </w:rPr>
  </w:style>
  <w:style w:type="paragraph" w:styleId="CommentSubject">
    <w:name w:val="annotation subject"/>
    <w:basedOn w:val="CommentText"/>
    <w:next w:val="CommentText"/>
    <w:link w:val="CommentSubjectChar"/>
    <w:uiPriority w:val="99"/>
    <w:semiHidden/>
    <w:unhideWhenUsed/>
    <w:rsid w:val="008E7E13"/>
    <w:rPr>
      <w:b/>
      <w:bCs/>
    </w:rPr>
  </w:style>
  <w:style w:type="character" w:customStyle="1" w:styleId="CommentSubjectChar">
    <w:name w:val="Comment Subject Char"/>
    <w:basedOn w:val="CommentTextChar"/>
    <w:link w:val="CommentSubject"/>
    <w:uiPriority w:val="99"/>
    <w:semiHidden/>
    <w:rsid w:val="008E7E13"/>
    <w:rPr>
      <w:b/>
      <w:bCs/>
      <w:sz w:val="20"/>
      <w:szCs w:val="20"/>
    </w:rPr>
  </w:style>
  <w:style w:type="paragraph" w:styleId="Header">
    <w:name w:val="header"/>
    <w:basedOn w:val="Normal"/>
    <w:link w:val="HeaderChar"/>
    <w:uiPriority w:val="99"/>
    <w:unhideWhenUsed/>
    <w:rsid w:val="00317869"/>
    <w:pPr>
      <w:tabs>
        <w:tab w:val="center" w:pos="4536"/>
        <w:tab w:val="right" w:pos="9072"/>
      </w:tabs>
    </w:pPr>
  </w:style>
  <w:style w:type="character" w:customStyle="1" w:styleId="HeaderChar">
    <w:name w:val="Header Char"/>
    <w:basedOn w:val="DefaultParagraphFont"/>
    <w:link w:val="Header"/>
    <w:uiPriority w:val="99"/>
    <w:rsid w:val="00317869"/>
  </w:style>
  <w:style w:type="paragraph" w:styleId="Footer">
    <w:name w:val="footer"/>
    <w:basedOn w:val="Normal"/>
    <w:link w:val="FooterChar"/>
    <w:uiPriority w:val="99"/>
    <w:unhideWhenUsed/>
    <w:rsid w:val="00317869"/>
    <w:pPr>
      <w:tabs>
        <w:tab w:val="center" w:pos="4536"/>
        <w:tab w:val="right" w:pos="9072"/>
      </w:tabs>
    </w:pPr>
  </w:style>
  <w:style w:type="character" w:customStyle="1" w:styleId="FooterChar">
    <w:name w:val="Footer Char"/>
    <w:basedOn w:val="DefaultParagraphFont"/>
    <w:link w:val="Footer"/>
    <w:uiPriority w:val="99"/>
    <w:rsid w:val="00317869"/>
  </w:style>
  <w:style w:type="character" w:styleId="Hyperlink">
    <w:name w:val="Hyperlink"/>
    <w:basedOn w:val="DefaultParagraphFont"/>
    <w:uiPriority w:val="99"/>
    <w:unhideWhenUsed/>
    <w:rsid w:val="00345B5E"/>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4F39B-D251-44A5-8B12-5220D514646E}">
  <ds:schemaRefs>
    <ds:schemaRef ds:uri="http://schemas.microsoft.com/sharepoint/v3/contenttype/forms"/>
  </ds:schemaRefs>
</ds:datastoreItem>
</file>

<file path=customXml/itemProps2.xml><?xml version="1.0" encoding="utf-8"?>
<ds:datastoreItem xmlns:ds="http://schemas.openxmlformats.org/officeDocument/2006/customXml" ds:itemID="{0BCD69CE-F525-415B-814F-EF9751170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369EDC-0441-4A8B-BEBD-8F6200E09236}">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0F1615F9-780F-49EF-A971-2BE210422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2119</Words>
  <Characters>12082</Characters>
  <Application>Microsoft Office Word</Application>
  <DocSecurity>4</DocSecurity>
  <Lines>100</Lines>
  <Paragraphs>28</Paragraphs>
  <ScaleCrop>false</ScaleCrop>
  <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Käddi Tammiku - MKM</dc:creator>
  <cp:keywords/>
  <dc:description/>
  <cp:lastModifiedBy>Maarja-Liis Lall - JUSTDIGI</cp:lastModifiedBy>
  <cp:revision>50</cp:revision>
  <dcterms:created xsi:type="dcterms:W3CDTF">2025-12-04T04:32:00Z</dcterms:created>
  <dcterms:modified xsi:type="dcterms:W3CDTF">2025-12-16T10:34:00Z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2025-08-06T13:45:16Z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527702b7-5253-481f-9d98-2e9e9cf3a9cd</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